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A0FBE" w14:textId="6E17B07F" w:rsidR="00A54991" w:rsidRPr="00D81E7C" w:rsidRDefault="00A54991" w:rsidP="006B6329">
      <w:pPr>
        <w:pStyle w:val="Podtitul"/>
        <w:spacing w:after="120"/>
        <w:rPr>
          <w:rFonts w:ascii="Tahoma" w:hAnsi="Tahoma" w:cs="Tahoma"/>
          <w:sz w:val="24"/>
          <w:szCs w:val="24"/>
        </w:rPr>
      </w:pPr>
      <w:r w:rsidRPr="00080BAF">
        <w:rPr>
          <w:rFonts w:ascii="Tahoma" w:hAnsi="Tahoma" w:cs="Tahoma"/>
          <w:sz w:val="24"/>
          <w:szCs w:val="24"/>
        </w:rPr>
        <w:t>SMLOUVA</w:t>
      </w:r>
      <w:r w:rsidR="00080BAF">
        <w:rPr>
          <w:rFonts w:ascii="Tahoma" w:hAnsi="Tahoma" w:cs="Tahoma"/>
          <w:sz w:val="24"/>
          <w:szCs w:val="24"/>
        </w:rPr>
        <w:br/>
      </w:r>
      <w:r w:rsidR="00043E73" w:rsidRPr="00D81E7C">
        <w:rPr>
          <w:rFonts w:ascii="Tahoma" w:hAnsi="Tahoma" w:cs="Tahoma"/>
          <w:sz w:val="24"/>
          <w:szCs w:val="24"/>
        </w:rPr>
        <w:t xml:space="preserve">o dílo </w:t>
      </w:r>
      <w:r w:rsidRPr="00D81E7C">
        <w:rPr>
          <w:rFonts w:ascii="Tahoma" w:hAnsi="Tahoma" w:cs="Tahoma"/>
          <w:sz w:val="24"/>
          <w:szCs w:val="24"/>
        </w:rPr>
        <w:t>na zhotovení projektové dokumentace, výkon inženýrské činnosti</w:t>
      </w:r>
      <w:r w:rsidR="00055F02" w:rsidRPr="00D81E7C">
        <w:rPr>
          <w:rFonts w:ascii="Tahoma" w:hAnsi="Tahoma" w:cs="Tahoma"/>
          <w:sz w:val="24"/>
          <w:szCs w:val="24"/>
        </w:rPr>
        <w:t xml:space="preserve">, </w:t>
      </w:r>
      <w:r w:rsidR="00084974" w:rsidRPr="00D81E7C">
        <w:rPr>
          <w:rFonts w:ascii="Tahoma" w:hAnsi="Tahoma" w:cs="Tahoma"/>
          <w:sz w:val="24"/>
          <w:szCs w:val="24"/>
        </w:rPr>
        <w:t>dozoru</w:t>
      </w:r>
      <w:r w:rsidR="00B05924">
        <w:rPr>
          <w:rFonts w:ascii="Tahoma" w:hAnsi="Tahoma" w:cs="Tahoma"/>
          <w:sz w:val="24"/>
          <w:szCs w:val="24"/>
        </w:rPr>
        <w:t xml:space="preserve"> projektanta</w:t>
      </w:r>
      <w:r w:rsidR="00BD592E" w:rsidRPr="00D81E7C">
        <w:rPr>
          <w:rFonts w:ascii="Tahoma" w:hAnsi="Tahoma" w:cs="Tahoma"/>
          <w:sz w:val="24"/>
          <w:szCs w:val="24"/>
        </w:rPr>
        <w:t xml:space="preserve"> a </w:t>
      </w:r>
      <w:r w:rsidR="00055F02" w:rsidRPr="00D81E7C">
        <w:rPr>
          <w:rFonts w:ascii="Tahoma" w:hAnsi="Tahoma" w:cs="Tahoma"/>
          <w:sz w:val="24"/>
          <w:szCs w:val="24"/>
        </w:rPr>
        <w:t xml:space="preserve">koordinátora </w:t>
      </w:r>
      <w:r w:rsidR="00BD592E" w:rsidRPr="00D81E7C">
        <w:rPr>
          <w:rFonts w:ascii="Tahoma" w:hAnsi="Tahoma" w:cs="Tahoma"/>
          <w:sz w:val="24"/>
          <w:szCs w:val="24"/>
        </w:rPr>
        <w:t xml:space="preserve">BOZP </w:t>
      </w:r>
      <w:r w:rsidR="001F6FDD" w:rsidRPr="00D81E7C">
        <w:rPr>
          <w:rFonts w:ascii="Tahoma" w:hAnsi="Tahoma" w:cs="Tahoma"/>
          <w:sz w:val="24"/>
          <w:szCs w:val="24"/>
        </w:rPr>
        <w:t xml:space="preserve">po dobu </w:t>
      </w:r>
      <w:r w:rsidR="00BD592E" w:rsidRPr="00D81E7C">
        <w:rPr>
          <w:rFonts w:ascii="Tahoma" w:hAnsi="Tahoma" w:cs="Tahoma"/>
          <w:sz w:val="24"/>
          <w:szCs w:val="24"/>
        </w:rPr>
        <w:t>příprav</w:t>
      </w:r>
      <w:r w:rsidR="001F6FDD" w:rsidRPr="00D81E7C">
        <w:rPr>
          <w:rFonts w:ascii="Tahoma" w:hAnsi="Tahoma" w:cs="Tahoma"/>
          <w:sz w:val="24"/>
          <w:szCs w:val="24"/>
        </w:rPr>
        <w:t>y</w:t>
      </w:r>
      <w:r w:rsidR="00BD592E" w:rsidRPr="00D81E7C">
        <w:rPr>
          <w:rFonts w:ascii="Tahoma" w:hAnsi="Tahoma" w:cs="Tahoma"/>
          <w:sz w:val="24"/>
          <w:szCs w:val="24"/>
        </w:rPr>
        <w:t xml:space="preserve"> stavby</w:t>
      </w:r>
      <w:r w:rsidR="006B6329">
        <w:rPr>
          <w:rFonts w:ascii="Tahoma" w:hAnsi="Tahoma" w:cs="Tahoma"/>
          <w:sz w:val="24"/>
          <w:szCs w:val="24"/>
        </w:rPr>
        <w:t xml:space="preserve"> “</w:t>
      </w:r>
      <w:r w:rsidR="000B5476">
        <w:rPr>
          <w:rFonts w:ascii="Tahoma" w:hAnsi="Tahoma" w:cs="Tahoma"/>
          <w:sz w:val="24"/>
          <w:szCs w:val="24"/>
        </w:rPr>
        <w:t>Demolice staré kotelny</w:t>
      </w:r>
      <w:r w:rsidR="006B6329">
        <w:rPr>
          <w:rFonts w:ascii="Tahoma" w:hAnsi="Tahoma" w:cs="Tahoma"/>
          <w:sz w:val="24"/>
          <w:szCs w:val="24"/>
        </w:rPr>
        <w:t>“</w:t>
      </w:r>
    </w:p>
    <w:p w14:paraId="41923C8C" w14:textId="77777777" w:rsidR="00A54991" w:rsidRPr="00080BAF" w:rsidRDefault="00A54991" w:rsidP="006B6329">
      <w:pPr>
        <w:pStyle w:val="Nadpis2"/>
        <w:spacing w:before="12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2229B096" w14:textId="77777777" w:rsidR="00A54991" w:rsidRPr="00080BAF" w:rsidRDefault="00A54991" w:rsidP="006B6329">
      <w:pPr>
        <w:pStyle w:val="slolnkuSmlouvy"/>
        <w:spacing w:before="12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239A39E8" w14:textId="77777777" w:rsidR="006B6329" w:rsidRPr="00080BAF" w:rsidRDefault="006B6329" w:rsidP="006B6329">
      <w:pPr>
        <w:pStyle w:val="slolnkuSmlouvy"/>
        <w:tabs>
          <w:tab w:val="center" w:pos="4535"/>
          <w:tab w:val="right" w:pos="9070"/>
        </w:tabs>
        <w:spacing w:before="120"/>
        <w:jc w:val="left"/>
        <w:rPr>
          <w:rFonts w:ascii="Tahoma" w:hAnsi="Tahoma" w:cs="Tahoma"/>
          <w:sz w:val="22"/>
          <w:szCs w:val="22"/>
        </w:rPr>
      </w:pPr>
      <w:r w:rsidRPr="00080BAF">
        <w:rPr>
          <w:rFonts w:ascii="Tahoma" w:hAnsi="Tahoma" w:cs="Tahoma"/>
          <w:sz w:val="22"/>
          <w:szCs w:val="22"/>
        </w:rPr>
        <w:t>Smluvní strany</w:t>
      </w:r>
    </w:p>
    <w:p w14:paraId="6EAC3512" w14:textId="4B135885" w:rsidR="006B6329" w:rsidRPr="00111F12" w:rsidRDefault="00D070EA" w:rsidP="006B6329">
      <w:pPr>
        <w:numPr>
          <w:ilvl w:val="0"/>
          <w:numId w:val="12"/>
        </w:numPr>
        <w:tabs>
          <w:tab w:val="clear" w:pos="720"/>
        </w:tabs>
        <w:ind w:left="357" w:hanging="357"/>
        <w:jc w:val="both"/>
        <w:rPr>
          <w:rFonts w:ascii="Tahoma" w:hAnsi="Tahoma" w:cs="Tahoma"/>
          <w:b/>
          <w:sz w:val="22"/>
          <w:szCs w:val="22"/>
        </w:rPr>
      </w:pPr>
      <w:r>
        <w:rPr>
          <w:rFonts w:ascii="Tahoma" w:hAnsi="Tahoma" w:cs="Tahoma"/>
          <w:b/>
          <w:sz w:val="22"/>
          <w:szCs w:val="22"/>
        </w:rPr>
        <w:t xml:space="preserve">Základní </w:t>
      </w:r>
      <w:r w:rsidR="003B3F94">
        <w:rPr>
          <w:rFonts w:ascii="Tahoma" w:hAnsi="Tahoma" w:cs="Tahoma"/>
          <w:b/>
          <w:sz w:val="22"/>
          <w:szCs w:val="22"/>
        </w:rPr>
        <w:t>škola, Bruntál</w:t>
      </w:r>
      <w:r w:rsidR="00D50FBF">
        <w:rPr>
          <w:rFonts w:ascii="Tahoma" w:hAnsi="Tahoma" w:cs="Tahoma"/>
          <w:b/>
          <w:sz w:val="22"/>
          <w:szCs w:val="22"/>
        </w:rPr>
        <w:t>, Rýmařovská 15</w:t>
      </w:r>
    </w:p>
    <w:p w14:paraId="5F7CF1CB" w14:textId="4037D223" w:rsidR="006B6329" w:rsidRPr="00111F12" w:rsidRDefault="006B6329" w:rsidP="006B6329">
      <w:pPr>
        <w:numPr>
          <w:ilvl w:val="12"/>
          <w:numId w:val="0"/>
        </w:numPr>
        <w:tabs>
          <w:tab w:val="num" w:pos="2977"/>
        </w:tabs>
        <w:ind w:left="357"/>
        <w:jc w:val="both"/>
        <w:rPr>
          <w:rFonts w:ascii="Tahoma" w:hAnsi="Tahoma" w:cs="Tahoma"/>
          <w:color w:val="FF0000"/>
          <w:sz w:val="22"/>
          <w:szCs w:val="22"/>
        </w:rPr>
      </w:pPr>
      <w:r w:rsidRPr="00111F12">
        <w:rPr>
          <w:rFonts w:ascii="Tahoma" w:hAnsi="Tahoma" w:cs="Tahoma"/>
          <w:sz w:val="22"/>
          <w:szCs w:val="22"/>
        </w:rPr>
        <w:t xml:space="preserve">se </w:t>
      </w:r>
      <w:proofErr w:type="gramStart"/>
      <w:r w:rsidRPr="00111F12">
        <w:rPr>
          <w:rFonts w:ascii="Tahoma" w:hAnsi="Tahoma" w:cs="Tahoma"/>
          <w:sz w:val="22"/>
          <w:szCs w:val="22"/>
        </w:rPr>
        <w:t>sídlem:</w:t>
      </w:r>
      <w:r w:rsidRPr="00111F12">
        <w:rPr>
          <w:rFonts w:ascii="Tahoma" w:hAnsi="Tahoma" w:cs="Tahoma"/>
          <w:color w:val="000000" w:themeColor="text1"/>
          <w:sz w:val="22"/>
          <w:szCs w:val="22"/>
        </w:rPr>
        <w:t xml:space="preserve"> </w:t>
      </w:r>
      <w:r>
        <w:rPr>
          <w:rFonts w:ascii="Tahoma" w:hAnsi="Tahoma" w:cs="Tahoma"/>
          <w:color w:val="000000" w:themeColor="text1"/>
          <w:sz w:val="22"/>
          <w:szCs w:val="22"/>
        </w:rPr>
        <w:t xml:space="preserve">  </w:t>
      </w:r>
      <w:proofErr w:type="gramEnd"/>
      <w:r>
        <w:rPr>
          <w:rFonts w:ascii="Tahoma" w:hAnsi="Tahoma" w:cs="Tahoma"/>
          <w:color w:val="000000" w:themeColor="text1"/>
          <w:sz w:val="22"/>
          <w:szCs w:val="22"/>
        </w:rPr>
        <w:t xml:space="preserve">                   </w:t>
      </w:r>
      <w:r w:rsidRPr="00111F12">
        <w:rPr>
          <w:rFonts w:ascii="Tahoma" w:hAnsi="Tahoma" w:cs="Tahoma"/>
          <w:color w:val="000000" w:themeColor="text1"/>
          <w:sz w:val="22"/>
          <w:szCs w:val="22"/>
        </w:rPr>
        <w:t>Bruntál, Rýmařovská 15</w:t>
      </w:r>
      <w:r w:rsidRPr="00111F12">
        <w:rPr>
          <w:rFonts w:ascii="Tahoma" w:hAnsi="Tahoma" w:cs="Tahoma"/>
          <w:color w:val="FF0000"/>
          <w:sz w:val="22"/>
          <w:szCs w:val="22"/>
        </w:rPr>
        <w:tab/>
      </w:r>
    </w:p>
    <w:p w14:paraId="5754D522" w14:textId="77777777" w:rsidR="006B6329" w:rsidRPr="00111F12" w:rsidRDefault="006B6329" w:rsidP="006B6329">
      <w:pPr>
        <w:numPr>
          <w:ilvl w:val="12"/>
          <w:numId w:val="0"/>
        </w:numPr>
        <w:tabs>
          <w:tab w:val="num" w:pos="2977"/>
        </w:tabs>
        <w:ind w:left="357"/>
        <w:jc w:val="both"/>
        <w:rPr>
          <w:rFonts w:ascii="Tahoma" w:hAnsi="Tahoma" w:cs="Tahoma"/>
          <w:sz w:val="22"/>
          <w:szCs w:val="22"/>
        </w:rPr>
      </w:pPr>
      <w:proofErr w:type="gramStart"/>
      <w:r w:rsidRPr="00111F12">
        <w:rPr>
          <w:rFonts w:ascii="Tahoma" w:hAnsi="Tahoma" w:cs="Tahoma"/>
          <w:sz w:val="22"/>
          <w:szCs w:val="22"/>
        </w:rPr>
        <w:t xml:space="preserve">zastoupena: </w:t>
      </w:r>
      <w:r>
        <w:rPr>
          <w:rFonts w:ascii="Tahoma" w:hAnsi="Tahoma" w:cs="Tahoma"/>
          <w:sz w:val="22"/>
          <w:szCs w:val="22"/>
        </w:rPr>
        <w:t xml:space="preserve">  </w:t>
      </w:r>
      <w:proofErr w:type="gramEnd"/>
      <w:r>
        <w:rPr>
          <w:rFonts w:ascii="Tahoma" w:hAnsi="Tahoma" w:cs="Tahoma"/>
          <w:sz w:val="22"/>
          <w:szCs w:val="22"/>
        </w:rPr>
        <w:t xml:space="preserve">                </w:t>
      </w:r>
      <w:r w:rsidRPr="00111F12">
        <w:rPr>
          <w:rFonts w:ascii="Tahoma" w:hAnsi="Tahoma" w:cs="Tahoma"/>
          <w:sz w:val="22"/>
          <w:szCs w:val="22"/>
        </w:rPr>
        <w:t>Mgr. Veronika Černotová, ředitelka</w:t>
      </w:r>
    </w:p>
    <w:p w14:paraId="6C8151C4" w14:textId="77777777" w:rsidR="006B6329" w:rsidRPr="00111F12" w:rsidRDefault="006B6329" w:rsidP="006B6329">
      <w:pPr>
        <w:numPr>
          <w:ilvl w:val="12"/>
          <w:numId w:val="0"/>
        </w:numPr>
        <w:tabs>
          <w:tab w:val="left" w:pos="2835"/>
        </w:tabs>
        <w:ind w:left="357"/>
        <w:jc w:val="both"/>
        <w:rPr>
          <w:rFonts w:ascii="Tahoma" w:hAnsi="Tahoma" w:cs="Tahoma"/>
          <w:sz w:val="22"/>
          <w:szCs w:val="22"/>
        </w:rPr>
      </w:pPr>
      <w:r w:rsidRPr="00111F12">
        <w:rPr>
          <w:rFonts w:ascii="Tahoma" w:hAnsi="Tahoma" w:cs="Tahoma"/>
          <w:sz w:val="22"/>
          <w:szCs w:val="22"/>
        </w:rPr>
        <w:t>IČO:</w:t>
      </w:r>
      <w:r w:rsidRPr="00111F12">
        <w:rPr>
          <w:rFonts w:ascii="Tahoma" w:hAnsi="Tahoma" w:cs="Tahoma"/>
          <w:sz w:val="22"/>
          <w:szCs w:val="22"/>
        </w:rPr>
        <w:tab/>
        <w:t>60802669</w:t>
      </w:r>
    </w:p>
    <w:p w14:paraId="382AB2EE" w14:textId="77777777" w:rsidR="006B6329" w:rsidRPr="00111F12" w:rsidRDefault="006B6329" w:rsidP="006B6329">
      <w:pPr>
        <w:numPr>
          <w:ilvl w:val="12"/>
          <w:numId w:val="0"/>
        </w:numPr>
        <w:tabs>
          <w:tab w:val="left" w:pos="2835"/>
        </w:tabs>
        <w:ind w:left="357"/>
        <w:jc w:val="both"/>
        <w:rPr>
          <w:rFonts w:ascii="Tahoma" w:hAnsi="Tahoma" w:cs="Tahoma"/>
          <w:sz w:val="22"/>
          <w:szCs w:val="22"/>
        </w:rPr>
      </w:pPr>
      <w:r w:rsidRPr="00111F12">
        <w:rPr>
          <w:rFonts w:ascii="Tahoma" w:hAnsi="Tahoma" w:cs="Tahoma"/>
          <w:sz w:val="22"/>
          <w:szCs w:val="22"/>
        </w:rPr>
        <w:t>DIČ:</w:t>
      </w:r>
      <w:r w:rsidRPr="00111F12">
        <w:rPr>
          <w:rFonts w:ascii="Tahoma" w:hAnsi="Tahoma" w:cs="Tahoma"/>
          <w:sz w:val="22"/>
          <w:szCs w:val="22"/>
        </w:rPr>
        <w:tab/>
      </w:r>
    </w:p>
    <w:p w14:paraId="591F2F7F" w14:textId="77777777" w:rsidR="006B6329" w:rsidRPr="00111F12" w:rsidRDefault="006B6329" w:rsidP="006B6329">
      <w:pPr>
        <w:numPr>
          <w:ilvl w:val="12"/>
          <w:numId w:val="0"/>
        </w:numPr>
        <w:tabs>
          <w:tab w:val="left" w:pos="2835"/>
        </w:tabs>
        <w:ind w:left="357"/>
        <w:jc w:val="both"/>
        <w:rPr>
          <w:rFonts w:ascii="Tahoma" w:hAnsi="Tahoma" w:cs="Tahoma"/>
          <w:sz w:val="22"/>
          <w:szCs w:val="22"/>
        </w:rPr>
      </w:pPr>
      <w:r w:rsidRPr="00111F12">
        <w:rPr>
          <w:rFonts w:ascii="Tahoma" w:hAnsi="Tahoma" w:cs="Tahoma"/>
          <w:sz w:val="22"/>
          <w:szCs w:val="22"/>
        </w:rPr>
        <w:t>bankovní spojení:</w:t>
      </w:r>
      <w:r w:rsidRPr="00111F12">
        <w:rPr>
          <w:rFonts w:ascii="Tahoma" w:hAnsi="Tahoma" w:cs="Tahoma"/>
          <w:sz w:val="22"/>
          <w:szCs w:val="22"/>
        </w:rPr>
        <w:tab/>
        <w:t>Komerční banka a.s.</w:t>
      </w:r>
    </w:p>
    <w:p w14:paraId="1C6E0F94" w14:textId="1500E7C4" w:rsidR="006B6329" w:rsidRDefault="006B6329" w:rsidP="006B6329">
      <w:pPr>
        <w:numPr>
          <w:ilvl w:val="12"/>
          <w:numId w:val="0"/>
        </w:numPr>
        <w:tabs>
          <w:tab w:val="left" w:pos="2835"/>
        </w:tabs>
        <w:ind w:left="357"/>
        <w:jc w:val="both"/>
        <w:rPr>
          <w:rFonts w:ascii="Tahoma" w:hAnsi="Tahoma" w:cs="Tahoma"/>
          <w:sz w:val="22"/>
          <w:szCs w:val="22"/>
        </w:rPr>
      </w:pPr>
      <w:r w:rsidRPr="00111F12">
        <w:rPr>
          <w:rFonts w:ascii="Tahoma" w:hAnsi="Tahoma" w:cs="Tahoma"/>
          <w:sz w:val="22"/>
          <w:szCs w:val="22"/>
        </w:rPr>
        <w:t>číslo účtu:</w:t>
      </w:r>
      <w:r w:rsidRPr="00111F12">
        <w:rPr>
          <w:rFonts w:ascii="Tahoma" w:hAnsi="Tahoma" w:cs="Tahoma"/>
          <w:sz w:val="22"/>
          <w:szCs w:val="22"/>
        </w:rPr>
        <w:tab/>
        <w:t>18231771/0100</w:t>
      </w:r>
    </w:p>
    <w:p w14:paraId="5EC815F4" w14:textId="05A3992E" w:rsidR="006B6329" w:rsidRPr="00111F12" w:rsidRDefault="006B6329" w:rsidP="006B6329">
      <w:pPr>
        <w:numPr>
          <w:ilvl w:val="12"/>
          <w:numId w:val="0"/>
        </w:numPr>
        <w:tabs>
          <w:tab w:val="left" w:pos="2835"/>
        </w:tabs>
        <w:ind w:left="357"/>
        <w:jc w:val="both"/>
        <w:rPr>
          <w:rFonts w:ascii="Tahoma" w:hAnsi="Tahoma" w:cs="Tahoma"/>
          <w:sz w:val="22"/>
          <w:szCs w:val="22"/>
        </w:rPr>
      </w:pPr>
      <w:r>
        <w:rPr>
          <w:rFonts w:ascii="Tahoma" w:hAnsi="Tahoma" w:cs="Tahoma"/>
          <w:sz w:val="22"/>
          <w:szCs w:val="22"/>
        </w:rPr>
        <w:t>datová schránka:</w:t>
      </w:r>
      <w:r>
        <w:rPr>
          <w:rFonts w:ascii="Tahoma" w:hAnsi="Tahoma" w:cs="Tahoma"/>
          <w:sz w:val="22"/>
          <w:szCs w:val="22"/>
        </w:rPr>
        <w:tab/>
        <w:t>v8wfccn</w:t>
      </w:r>
    </w:p>
    <w:p w14:paraId="45585E95" w14:textId="77777777" w:rsidR="006B6329" w:rsidRPr="00111F12" w:rsidRDefault="006B6329" w:rsidP="006B6329">
      <w:pPr>
        <w:spacing w:before="120"/>
        <w:ind w:left="357"/>
        <w:jc w:val="both"/>
        <w:rPr>
          <w:rFonts w:ascii="Tahoma" w:hAnsi="Tahoma" w:cs="Tahoma"/>
          <w:sz w:val="22"/>
          <w:szCs w:val="22"/>
        </w:rPr>
      </w:pPr>
      <w:r w:rsidRPr="00111F12">
        <w:rPr>
          <w:rFonts w:ascii="Tahoma" w:hAnsi="Tahoma" w:cs="Tahoma"/>
          <w:sz w:val="22"/>
          <w:szCs w:val="22"/>
        </w:rPr>
        <w:t>Osoba oprávněná jednat ve věcech technických:</w:t>
      </w:r>
    </w:p>
    <w:p w14:paraId="6A314E59" w14:textId="555EE70F" w:rsidR="006B6329" w:rsidRPr="00B016B6" w:rsidRDefault="006B6329" w:rsidP="006B6329">
      <w:pPr>
        <w:pStyle w:val="dajeOSmluvnStran"/>
        <w:numPr>
          <w:ilvl w:val="0"/>
          <w:numId w:val="0"/>
        </w:numPr>
        <w:spacing w:before="60"/>
        <w:ind w:left="357"/>
        <w:jc w:val="both"/>
        <w:rPr>
          <w:rFonts w:ascii="Tahoma" w:hAnsi="Tahoma" w:cs="Tahoma"/>
          <w:sz w:val="22"/>
          <w:szCs w:val="22"/>
        </w:rPr>
      </w:pPr>
      <w:r w:rsidRPr="00B016B6">
        <w:rPr>
          <w:rFonts w:ascii="Tahoma" w:hAnsi="Tahoma" w:cs="Tahoma"/>
          <w:b/>
          <w:sz w:val="22"/>
          <w:szCs w:val="22"/>
        </w:rPr>
        <w:t>Mgr. Veronika Černotová</w:t>
      </w:r>
      <w:r w:rsidRPr="00B016B6">
        <w:rPr>
          <w:rFonts w:ascii="Tahoma" w:hAnsi="Tahoma" w:cs="Tahoma"/>
          <w:sz w:val="22"/>
          <w:szCs w:val="22"/>
        </w:rPr>
        <w:t>, ředitelka školy, tel.: 552306850, email:</w:t>
      </w:r>
      <w:r w:rsidRPr="00B016B6">
        <w:rPr>
          <w:rFonts w:ascii="Tahoma" w:hAnsi="Tahoma" w:cs="Tahoma"/>
        </w:rPr>
        <w:t xml:space="preserve"> </w:t>
      </w:r>
      <w:hyperlink r:id="rId11" w:history="1">
        <w:r w:rsidRPr="00B016B6">
          <w:rPr>
            <w:rStyle w:val="Hypertextovodkaz"/>
            <w:rFonts w:ascii="Tahoma" w:hAnsi="Tahoma" w:cs="Tahoma"/>
            <w:color w:val="auto"/>
            <w:sz w:val="22"/>
            <w:szCs w:val="22"/>
          </w:rPr>
          <w:t>cernotova</w:t>
        </w:r>
        <w:r w:rsidR="00B6110D" w:rsidRPr="00B6110D">
          <w:rPr>
            <w:rStyle w:val="Hypertextovodkaz"/>
            <w:rFonts w:ascii="Tahoma" w:hAnsi="Tahoma" w:cs="Tahoma"/>
            <w:color w:val="auto"/>
            <w:sz w:val="22"/>
            <w:szCs w:val="22"/>
          </w:rPr>
          <w:t>@</w:t>
        </w:r>
        <w:r w:rsidRPr="00B016B6">
          <w:rPr>
            <w:rStyle w:val="Hypertextovodkaz"/>
            <w:rFonts w:ascii="Tahoma" w:hAnsi="Tahoma" w:cs="Tahoma"/>
            <w:color w:val="auto"/>
            <w:sz w:val="22"/>
            <w:szCs w:val="22"/>
          </w:rPr>
          <w:t>zsbr.cz</w:t>
        </w:r>
      </w:hyperlink>
    </w:p>
    <w:p w14:paraId="50F48CCB" w14:textId="221D5E29" w:rsidR="006B6329" w:rsidRDefault="006B6329" w:rsidP="006B6329">
      <w:pPr>
        <w:ind w:left="357"/>
        <w:jc w:val="both"/>
        <w:rPr>
          <w:rFonts w:ascii="Tahoma" w:hAnsi="Tahoma" w:cs="Tahoma"/>
          <w:sz w:val="22"/>
          <w:szCs w:val="22"/>
        </w:rPr>
      </w:pPr>
      <w:r w:rsidRPr="00026BFF">
        <w:rPr>
          <w:rFonts w:ascii="Tahoma" w:hAnsi="Tahoma" w:cs="Tahoma"/>
          <w:sz w:val="22"/>
          <w:szCs w:val="22"/>
        </w:rPr>
        <w:t>(dále jen v části B a D „objednatel“ a v části C „příkazce“)</w:t>
      </w:r>
    </w:p>
    <w:p w14:paraId="50CA203D" w14:textId="77777777" w:rsidR="006B6329" w:rsidRPr="00F01F5A" w:rsidRDefault="006B6329" w:rsidP="006B6329">
      <w:pPr>
        <w:spacing w:before="120"/>
        <w:jc w:val="both"/>
        <w:rPr>
          <w:rFonts w:ascii="Tahoma" w:hAnsi="Tahoma" w:cs="Tahoma"/>
          <w:i/>
          <w:color w:val="FF0000"/>
          <w:sz w:val="20"/>
          <w:szCs w:val="20"/>
        </w:rPr>
      </w:pPr>
      <w:r w:rsidRPr="00F01F5A">
        <w:rPr>
          <w:rFonts w:ascii="Tahoma" w:hAnsi="Tahoma" w:cs="Tahoma"/>
          <w:b/>
          <w:i/>
          <w:iCs/>
          <w:color w:val="FF0000"/>
          <w:sz w:val="20"/>
          <w:szCs w:val="20"/>
        </w:rPr>
        <w:t>VARIANTA A</w:t>
      </w:r>
      <w:r w:rsidRPr="00F01F5A">
        <w:rPr>
          <w:rFonts w:ascii="Tahoma" w:hAnsi="Tahoma" w:cs="Tahoma"/>
          <w:b/>
          <w:color w:val="FF0000"/>
          <w:sz w:val="20"/>
          <w:szCs w:val="20"/>
        </w:rPr>
        <w:t xml:space="preserve"> </w:t>
      </w:r>
      <w:r w:rsidRPr="00F01F5A">
        <w:rPr>
          <w:rFonts w:ascii="Tahoma" w:hAnsi="Tahoma" w:cs="Tahoma"/>
          <w:i/>
          <w:color w:val="FF0000"/>
          <w:sz w:val="20"/>
          <w:szCs w:val="20"/>
        </w:rPr>
        <w:t>(pro právnickou osobu nebo fyzickou osobu zapsanou v obchodním rejstříku, údaje na řádcích 1-4 se vyplní dle výpisu z obchodního rejstříku):</w:t>
      </w:r>
    </w:p>
    <w:p w14:paraId="754396F4" w14:textId="77777777" w:rsidR="006B6329" w:rsidRPr="00080BAF" w:rsidRDefault="006B6329" w:rsidP="006B6329">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3D0303D4"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Pr="00080BAF">
        <w:rPr>
          <w:rFonts w:ascii="Tahoma" w:hAnsi="Tahoma" w:cs="Tahoma"/>
          <w:sz w:val="22"/>
          <w:szCs w:val="22"/>
        </w:rPr>
        <w:t>e sídlem:</w:t>
      </w:r>
      <w:r>
        <w:rPr>
          <w:rFonts w:ascii="Tahoma" w:hAnsi="Tahoma" w:cs="Tahoma"/>
          <w:sz w:val="22"/>
          <w:szCs w:val="22"/>
        </w:rPr>
        <w:tab/>
      </w:r>
    </w:p>
    <w:p w14:paraId="37B6B927"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Pr="00080BAF">
        <w:rPr>
          <w:rFonts w:ascii="Tahoma" w:hAnsi="Tahoma" w:cs="Tahoma"/>
          <w:sz w:val="22"/>
          <w:szCs w:val="22"/>
        </w:rPr>
        <w:t>astoupena:</w:t>
      </w:r>
      <w:r>
        <w:rPr>
          <w:rFonts w:ascii="Tahoma" w:hAnsi="Tahoma" w:cs="Tahoma"/>
          <w:sz w:val="22"/>
          <w:szCs w:val="22"/>
        </w:rPr>
        <w:tab/>
      </w:r>
    </w:p>
    <w:p w14:paraId="77E9DE89"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Pr>
          <w:rFonts w:ascii="Tahoma" w:hAnsi="Tahoma" w:cs="Tahoma"/>
          <w:sz w:val="22"/>
          <w:szCs w:val="22"/>
        </w:rPr>
        <w:t>O</w:t>
      </w:r>
      <w:r w:rsidRPr="00080BAF">
        <w:rPr>
          <w:rFonts w:ascii="Tahoma" w:hAnsi="Tahoma" w:cs="Tahoma"/>
          <w:sz w:val="22"/>
          <w:szCs w:val="22"/>
        </w:rPr>
        <w:t>:</w:t>
      </w:r>
      <w:r>
        <w:rPr>
          <w:rFonts w:ascii="Tahoma" w:hAnsi="Tahoma" w:cs="Tahoma"/>
          <w:sz w:val="22"/>
          <w:szCs w:val="22"/>
        </w:rPr>
        <w:tab/>
      </w:r>
    </w:p>
    <w:p w14:paraId="620B3803"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Pr>
          <w:rFonts w:ascii="Tahoma" w:hAnsi="Tahoma" w:cs="Tahoma"/>
          <w:sz w:val="22"/>
          <w:szCs w:val="22"/>
        </w:rPr>
        <w:tab/>
      </w:r>
    </w:p>
    <w:p w14:paraId="6370A9DF"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Pr="00080BAF">
        <w:rPr>
          <w:rFonts w:ascii="Tahoma" w:hAnsi="Tahoma" w:cs="Tahoma"/>
          <w:sz w:val="22"/>
          <w:szCs w:val="22"/>
        </w:rPr>
        <w:t>ankovní spojení:</w:t>
      </w:r>
      <w:r>
        <w:rPr>
          <w:rFonts w:ascii="Tahoma" w:hAnsi="Tahoma" w:cs="Tahoma"/>
          <w:sz w:val="22"/>
          <w:szCs w:val="22"/>
        </w:rPr>
        <w:tab/>
      </w:r>
    </w:p>
    <w:p w14:paraId="7431C798"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Pr="00080BAF">
        <w:rPr>
          <w:rFonts w:ascii="Tahoma" w:hAnsi="Tahoma" w:cs="Tahoma"/>
          <w:sz w:val="22"/>
          <w:szCs w:val="22"/>
        </w:rPr>
        <w:t>íslo účtu:</w:t>
      </w:r>
      <w:r>
        <w:rPr>
          <w:rFonts w:ascii="Tahoma" w:hAnsi="Tahoma" w:cs="Tahoma"/>
          <w:sz w:val="22"/>
          <w:szCs w:val="22"/>
        </w:rPr>
        <w:tab/>
      </w:r>
    </w:p>
    <w:p w14:paraId="34C30E87" w14:textId="77777777" w:rsidR="006B6329" w:rsidRPr="00080BAF" w:rsidRDefault="006B6329" w:rsidP="006B6329">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Pr>
          <w:rFonts w:ascii="Tahoma" w:hAnsi="Tahoma" w:cs="Tahoma"/>
          <w:sz w:val="22"/>
          <w:szCs w:val="22"/>
        </w:rPr>
        <w:t>………</w:t>
      </w:r>
      <w:r w:rsidRPr="00080BAF">
        <w:rPr>
          <w:rFonts w:ascii="Tahoma" w:hAnsi="Tahoma" w:cs="Tahoma"/>
          <w:sz w:val="22"/>
          <w:szCs w:val="22"/>
        </w:rPr>
        <w:t xml:space="preserve"> soudem v</w:t>
      </w:r>
      <w:r>
        <w:rPr>
          <w:rFonts w:ascii="Tahoma" w:hAnsi="Tahoma" w:cs="Tahoma"/>
          <w:sz w:val="22"/>
          <w:szCs w:val="22"/>
        </w:rPr>
        <w:t> </w:t>
      </w:r>
      <w:r w:rsidRPr="00080BAF">
        <w:rPr>
          <w:rFonts w:ascii="Tahoma" w:hAnsi="Tahoma" w:cs="Tahoma"/>
          <w:sz w:val="22"/>
          <w:szCs w:val="22"/>
        </w:rPr>
        <w:t>…</w:t>
      </w:r>
      <w:r>
        <w:rPr>
          <w:rFonts w:ascii="Tahoma" w:hAnsi="Tahoma" w:cs="Tahoma"/>
          <w:sz w:val="22"/>
          <w:szCs w:val="22"/>
        </w:rPr>
        <w:t>………</w:t>
      </w:r>
      <w:r w:rsidRPr="00080BAF">
        <w:rPr>
          <w:rFonts w:ascii="Tahoma" w:hAnsi="Tahoma" w:cs="Tahoma"/>
          <w:sz w:val="22"/>
          <w:szCs w:val="22"/>
        </w:rPr>
        <w:t xml:space="preserve">, </w:t>
      </w:r>
      <w:proofErr w:type="spellStart"/>
      <w:r>
        <w:rPr>
          <w:rFonts w:ascii="Tahoma" w:hAnsi="Tahoma" w:cs="Tahoma"/>
          <w:sz w:val="22"/>
          <w:szCs w:val="22"/>
        </w:rPr>
        <w:t>sp</w:t>
      </w:r>
      <w:proofErr w:type="spellEnd"/>
      <w:r>
        <w:rPr>
          <w:rFonts w:ascii="Tahoma" w:hAnsi="Tahoma" w:cs="Tahoma"/>
          <w:sz w:val="22"/>
          <w:szCs w:val="22"/>
        </w:rPr>
        <w:t>. zn. </w:t>
      </w:r>
      <w:r w:rsidRPr="00080BAF">
        <w:rPr>
          <w:rFonts w:ascii="Tahoma" w:hAnsi="Tahoma" w:cs="Tahoma"/>
          <w:sz w:val="22"/>
          <w:szCs w:val="22"/>
        </w:rPr>
        <w:t>…</w:t>
      </w:r>
    </w:p>
    <w:p w14:paraId="3A1111B5" w14:textId="77777777" w:rsidR="006B6329" w:rsidRPr="00080BAF" w:rsidRDefault="006B6329" w:rsidP="006B6329">
      <w:pPr>
        <w:ind w:left="357"/>
        <w:jc w:val="both"/>
        <w:rPr>
          <w:rFonts w:ascii="Tahoma" w:hAnsi="Tahoma" w:cs="Tahoma"/>
          <w:sz w:val="22"/>
          <w:szCs w:val="22"/>
        </w:rPr>
      </w:pPr>
      <w:r w:rsidRPr="00E009DB">
        <w:rPr>
          <w:rFonts w:ascii="Tahoma" w:hAnsi="Tahoma" w:cs="Tahoma"/>
          <w:sz w:val="22"/>
          <w:szCs w:val="22"/>
        </w:rPr>
        <w:t>(dále jen v části A, B a D „zhotovitel“ a v části C „příkazník“)</w:t>
      </w:r>
    </w:p>
    <w:p w14:paraId="3BE11D3A" w14:textId="77777777" w:rsidR="006B6329" w:rsidRPr="00F01F5A" w:rsidRDefault="006B6329" w:rsidP="006B6329">
      <w:pPr>
        <w:spacing w:before="120"/>
        <w:jc w:val="both"/>
        <w:rPr>
          <w:rFonts w:ascii="Tahoma" w:hAnsi="Tahoma" w:cs="Tahoma"/>
          <w:i/>
          <w:color w:val="FF0000"/>
          <w:sz w:val="20"/>
          <w:szCs w:val="20"/>
        </w:rPr>
      </w:pPr>
      <w:r w:rsidRPr="00F01F5A">
        <w:rPr>
          <w:rFonts w:ascii="Tahoma" w:hAnsi="Tahoma" w:cs="Tahoma"/>
          <w:b/>
          <w:i/>
          <w:iCs/>
          <w:color w:val="FF0000"/>
          <w:sz w:val="20"/>
          <w:szCs w:val="20"/>
        </w:rPr>
        <w:t>VARIANTA B</w:t>
      </w:r>
      <w:r w:rsidRPr="00F01F5A">
        <w:rPr>
          <w:rFonts w:ascii="Tahoma" w:hAnsi="Tahoma" w:cs="Tahoma"/>
          <w:b/>
          <w:color w:val="FF0000"/>
          <w:sz w:val="20"/>
          <w:szCs w:val="20"/>
        </w:rPr>
        <w:t xml:space="preserve"> </w:t>
      </w:r>
      <w:r w:rsidRPr="00F01F5A">
        <w:rPr>
          <w:rFonts w:ascii="Tahoma" w:hAnsi="Tahoma" w:cs="Tahoma"/>
          <w:i/>
          <w:color w:val="FF0000"/>
          <w:sz w:val="20"/>
          <w:szCs w:val="20"/>
        </w:rPr>
        <w:t>(pro fyzickou osobu nezapsanou v obchodním rejstříku, údaje na řádcích 1-4 se vyplní podle výpisu z živnostenského rejstříku či jiné evidence):</w:t>
      </w:r>
    </w:p>
    <w:p w14:paraId="462B170E" w14:textId="77777777" w:rsidR="006B6329" w:rsidRPr="00080BAF" w:rsidRDefault="006B6329" w:rsidP="006B6329">
      <w:pPr>
        <w:numPr>
          <w:ilvl w:val="0"/>
          <w:numId w:val="34"/>
        </w:numPr>
        <w:tabs>
          <w:tab w:val="clear" w:pos="720"/>
        </w:tabs>
        <w:spacing w:before="12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7E205DE2"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Pr="00080BAF">
        <w:rPr>
          <w:rFonts w:ascii="Tahoma" w:hAnsi="Tahoma" w:cs="Tahoma"/>
          <w:sz w:val="22"/>
          <w:szCs w:val="22"/>
        </w:rPr>
        <w:t>odnikající pod jménem:</w:t>
      </w:r>
      <w:r>
        <w:rPr>
          <w:rFonts w:ascii="Tahoma" w:hAnsi="Tahoma" w:cs="Tahoma"/>
          <w:sz w:val="22"/>
          <w:szCs w:val="22"/>
        </w:rPr>
        <w:tab/>
      </w:r>
    </w:p>
    <w:p w14:paraId="3ABE9339"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Pr="00080BAF">
        <w:rPr>
          <w:rFonts w:ascii="Tahoma" w:hAnsi="Tahoma" w:cs="Tahoma"/>
          <w:sz w:val="22"/>
          <w:szCs w:val="22"/>
        </w:rPr>
        <w:t>:</w:t>
      </w:r>
      <w:r>
        <w:rPr>
          <w:rFonts w:ascii="Tahoma" w:hAnsi="Tahoma" w:cs="Tahoma"/>
          <w:sz w:val="22"/>
          <w:szCs w:val="22"/>
        </w:rPr>
        <w:tab/>
      </w:r>
    </w:p>
    <w:p w14:paraId="3C22CFBE" w14:textId="77777777" w:rsidR="006B6329" w:rsidRDefault="006B6329" w:rsidP="006B6329">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Pr>
          <w:rFonts w:ascii="Tahoma" w:hAnsi="Tahoma" w:cs="Tahoma"/>
          <w:sz w:val="22"/>
          <w:szCs w:val="22"/>
        </w:rPr>
        <w:t>O</w:t>
      </w:r>
      <w:r w:rsidRPr="00080BAF">
        <w:rPr>
          <w:rFonts w:ascii="Tahoma" w:hAnsi="Tahoma" w:cs="Tahoma"/>
          <w:sz w:val="22"/>
          <w:szCs w:val="22"/>
        </w:rPr>
        <w:t>:</w:t>
      </w:r>
      <w:r>
        <w:rPr>
          <w:rFonts w:ascii="Tahoma" w:hAnsi="Tahoma" w:cs="Tahoma"/>
          <w:sz w:val="22"/>
          <w:szCs w:val="22"/>
        </w:rPr>
        <w:tab/>
      </w:r>
    </w:p>
    <w:p w14:paraId="1E88844B" w14:textId="77777777" w:rsidR="006B6329" w:rsidRDefault="006B6329" w:rsidP="006B6329">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Pr>
          <w:rFonts w:ascii="Tahoma" w:hAnsi="Tahoma" w:cs="Tahoma"/>
          <w:sz w:val="22"/>
          <w:szCs w:val="22"/>
        </w:rPr>
        <w:tab/>
      </w:r>
    </w:p>
    <w:p w14:paraId="7647E3AB"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Pr="00080BAF">
        <w:rPr>
          <w:rFonts w:ascii="Tahoma" w:hAnsi="Tahoma" w:cs="Tahoma"/>
          <w:sz w:val="22"/>
          <w:szCs w:val="22"/>
        </w:rPr>
        <w:t>ankovní spojení:</w:t>
      </w:r>
      <w:r>
        <w:rPr>
          <w:rFonts w:ascii="Tahoma" w:hAnsi="Tahoma" w:cs="Tahoma"/>
          <w:sz w:val="22"/>
          <w:szCs w:val="22"/>
        </w:rPr>
        <w:tab/>
      </w:r>
    </w:p>
    <w:p w14:paraId="3EF620B1" w14:textId="77777777" w:rsidR="006B6329" w:rsidRPr="00080BAF" w:rsidRDefault="006B6329" w:rsidP="006B6329">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Pr="00080BAF">
        <w:rPr>
          <w:rFonts w:ascii="Tahoma" w:hAnsi="Tahoma" w:cs="Tahoma"/>
          <w:sz w:val="22"/>
          <w:szCs w:val="22"/>
        </w:rPr>
        <w:t>íslo účtu:</w:t>
      </w:r>
      <w:r>
        <w:rPr>
          <w:rFonts w:ascii="Tahoma" w:hAnsi="Tahoma" w:cs="Tahoma"/>
          <w:sz w:val="22"/>
          <w:szCs w:val="22"/>
        </w:rPr>
        <w:tab/>
      </w:r>
    </w:p>
    <w:p w14:paraId="0350ECAA" w14:textId="77777777" w:rsidR="006B6329" w:rsidRPr="00F37B3F" w:rsidRDefault="006B6329" w:rsidP="006B6329">
      <w:pPr>
        <w:spacing w:before="120"/>
        <w:ind w:left="357"/>
        <w:jc w:val="both"/>
        <w:rPr>
          <w:rFonts w:ascii="Tahoma" w:hAnsi="Tahoma" w:cs="Tahoma"/>
          <w:i/>
          <w:sz w:val="22"/>
          <w:szCs w:val="22"/>
        </w:rPr>
      </w:pPr>
      <w:r w:rsidRPr="00F37B3F">
        <w:rPr>
          <w:rFonts w:ascii="Tahoma" w:hAnsi="Tahoma" w:cs="Tahoma"/>
          <w:sz w:val="22"/>
          <w:szCs w:val="22"/>
        </w:rPr>
        <w:t>Zapsána v ……………………, vedené …………………………</w:t>
      </w:r>
      <w:r w:rsidRPr="00F37B3F">
        <w:rPr>
          <w:rFonts w:ascii="Tahoma" w:hAnsi="Tahoma" w:cs="Tahoma"/>
          <w:i/>
          <w:sz w:val="22"/>
          <w:szCs w:val="22"/>
        </w:rPr>
        <w:t xml:space="preserve"> </w:t>
      </w:r>
      <w:r w:rsidRPr="002A0361">
        <w:rPr>
          <w:rFonts w:ascii="Tahoma" w:hAnsi="Tahoma" w:cs="Tahoma"/>
          <w:i/>
          <w:color w:val="FF0000"/>
          <w:sz w:val="22"/>
          <w:szCs w:val="22"/>
        </w:rPr>
        <w:t>(doplňte údaj o evidenci, ve které je daná osoba zapsána)</w:t>
      </w:r>
    </w:p>
    <w:p w14:paraId="5293D860" w14:textId="77777777" w:rsidR="006B6329" w:rsidRPr="00E009DB" w:rsidRDefault="006B6329" w:rsidP="006B6329">
      <w:pPr>
        <w:ind w:left="357"/>
        <w:jc w:val="both"/>
        <w:rPr>
          <w:rFonts w:ascii="Tahoma" w:hAnsi="Tahoma" w:cs="Tahoma"/>
          <w:sz w:val="22"/>
          <w:szCs w:val="22"/>
        </w:rPr>
      </w:pPr>
      <w:r w:rsidRPr="00E009DB">
        <w:rPr>
          <w:rFonts w:ascii="Tahoma" w:hAnsi="Tahoma" w:cs="Tahoma"/>
          <w:sz w:val="22"/>
          <w:szCs w:val="22"/>
        </w:rPr>
        <w:t>(dále jen v části A, B a D „zhotovitel“ a v části C „příkazník</w:t>
      </w:r>
      <w:r>
        <w:rPr>
          <w:rFonts w:ascii="Tahoma" w:hAnsi="Tahoma" w:cs="Tahoma"/>
          <w:sz w:val="22"/>
          <w:szCs w:val="22"/>
        </w:rPr>
        <w:t>“)</w:t>
      </w:r>
    </w:p>
    <w:p w14:paraId="7F22F68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7B59AC4E" w14:textId="7F396C8E" w:rsidR="00A54991" w:rsidRPr="00802441" w:rsidRDefault="00E009DB" w:rsidP="00802441">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r w:rsidR="00802441" w:rsidRPr="00802441">
        <w:rPr>
          <w:rFonts w:ascii="Tahoma" w:hAnsi="Tahoma" w:cs="Tahoma"/>
          <w:sz w:val="22"/>
          <w:szCs w:val="22"/>
        </w:rPr>
        <w:t xml:space="preserve"> </w:t>
      </w:r>
      <w:r w:rsidR="00802441" w:rsidRPr="00331EC6">
        <w:rPr>
          <w:rFonts w:ascii="Tahoma" w:hAnsi="Tahoma" w:cs="Tahoma"/>
          <w:sz w:val="22"/>
          <w:szCs w:val="22"/>
        </w:rPr>
        <w:t>S</w:t>
      </w:r>
      <w:r w:rsidR="00802441">
        <w:rPr>
          <w:rFonts w:ascii="Tahoma" w:hAnsi="Tahoma" w:cs="Tahoma"/>
          <w:sz w:val="22"/>
          <w:szCs w:val="22"/>
        </w:rPr>
        <w:t>mluvní s</w:t>
      </w:r>
      <w:r w:rsidR="00802441" w:rsidRPr="00331EC6">
        <w:rPr>
          <w:rFonts w:ascii="Tahoma" w:hAnsi="Tahoma" w:cs="Tahoma"/>
          <w:sz w:val="22"/>
          <w:szCs w:val="22"/>
        </w:rPr>
        <w:t>trany se dohodly, že veškeré právní vztahy vyplývající z této smlouvy nebo související s ní se řídí právem České republiky</w:t>
      </w:r>
      <w:r w:rsidR="00802441">
        <w:rPr>
          <w:rFonts w:ascii="Tahoma" w:hAnsi="Tahoma" w:cs="Tahoma"/>
          <w:sz w:val="22"/>
          <w:szCs w:val="22"/>
        </w:rPr>
        <w:t>.</w:t>
      </w:r>
    </w:p>
    <w:p w14:paraId="3A341CF4" w14:textId="77777777" w:rsidR="000E1EDA" w:rsidRPr="00080BAF" w:rsidRDefault="00A54991" w:rsidP="00AA2B28">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7C4796C7" w14:textId="0A319349" w:rsidR="001265B6" w:rsidRPr="00080BAF" w:rsidRDefault="00870F54" w:rsidP="00AA2B28">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hotovitel</w:t>
      </w:r>
      <w:r>
        <w:rPr>
          <w:rFonts w:ascii="Tahoma" w:hAnsi="Tahoma" w:cs="Tahoma"/>
          <w:sz w:val="22"/>
          <w:szCs w:val="22"/>
        </w:rPr>
        <w:t xml:space="preserve"> plátcem DPH,</w:t>
      </w:r>
      <w:r w:rsidR="001265B6" w:rsidRPr="00080BAF">
        <w:rPr>
          <w:rFonts w:ascii="Tahoma" w:hAnsi="Tahoma" w:cs="Tahoma"/>
          <w:sz w:val="22"/>
          <w:szCs w:val="22"/>
        </w:rPr>
        <w:t xml:space="preserve"> 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61703DD6" w14:textId="4ED865A3" w:rsidR="00A54991" w:rsidRPr="00080BAF" w:rsidRDefault="00A54991" w:rsidP="00AA2B28">
      <w:pPr>
        <w:pStyle w:val="OdstavecSmlouvy"/>
        <w:keepLines w:val="0"/>
        <w:numPr>
          <w:ilvl w:val="0"/>
          <w:numId w:val="2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A012A2A" w14:textId="77777777" w:rsidR="00A54991" w:rsidRDefault="00A54991" w:rsidP="00AA2B28">
      <w:pPr>
        <w:pStyle w:val="OdstavecSmlouvy"/>
        <w:keepLines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09BB448F" w14:textId="77777777" w:rsidR="003A4CF8" w:rsidRPr="003A4CF8" w:rsidRDefault="003A4CF8" w:rsidP="00AA2B28">
      <w:pPr>
        <w:pStyle w:val="OdstavecSmlouvy"/>
        <w:keepLines w:val="0"/>
        <w:numPr>
          <w:ilvl w:val="0"/>
          <w:numId w:val="2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7041D75F" w14:textId="7E237C79" w:rsidR="00806319" w:rsidRPr="004064B4" w:rsidRDefault="00806319" w:rsidP="00AA2B28">
      <w:pPr>
        <w:pStyle w:val="OdstavecSmlouvy"/>
        <w:keepLines w:val="0"/>
        <w:numPr>
          <w:ilvl w:val="0"/>
          <w:numId w:val="27"/>
        </w:numPr>
        <w:spacing w:before="120" w:after="0"/>
        <w:rPr>
          <w:rFonts w:ascii="Tahoma" w:hAnsi="Tahoma" w:cs="Tahoma"/>
          <w:sz w:val="22"/>
          <w:szCs w:val="22"/>
        </w:rPr>
      </w:pPr>
      <w:r w:rsidRPr="004064B4">
        <w:rPr>
          <w:rFonts w:ascii="Tahoma" w:hAnsi="Tahoma" w:cs="Tahoma"/>
          <w:sz w:val="22"/>
          <w:szCs w:val="22"/>
        </w:rPr>
        <w:t xml:space="preserve">Účelem smlouvy </w:t>
      </w:r>
      <w:r w:rsidRPr="009268AA">
        <w:rPr>
          <w:rFonts w:ascii="Tahoma" w:hAnsi="Tahoma" w:cs="Tahoma"/>
          <w:sz w:val="22"/>
          <w:szCs w:val="22"/>
        </w:rPr>
        <w:t xml:space="preserve">je </w:t>
      </w:r>
      <w:r w:rsidR="0021661D">
        <w:rPr>
          <w:rFonts w:ascii="Tahoma" w:hAnsi="Tahoma" w:cs="Tahoma"/>
          <w:sz w:val="22"/>
          <w:szCs w:val="22"/>
        </w:rPr>
        <w:t>zajištění</w:t>
      </w:r>
      <w:r w:rsidR="004064B4" w:rsidRPr="009268AA">
        <w:rPr>
          <w:rFonts w:ascii="Tahoma" w:hAnsi="Tahoma" w:cs="Tahoma"/>
          <w:sz w:val="22"/>
          <w:szCs w:val="22"/>
        </w:rPr>
        <w:t xml:space="preserve"> </w:t>
      </w:r>
      <w:r w:rsidR="0021661D">
        <w:rPr>
          <w:rFonts w:ascii="Tahoma" w:hAnsi="Tahoma" w:cs="Tahoma"/>
          <w:sz w:val="22"/>
          <w:szCs w:val="22"/>
        </w:rPr>
        <w:t>veškerých dokumentů a úkonů nezbytných</w:t>
      </w:r>
      <w:r w:rsidR="00F85C52" w:rsidRPr="009268AA">
        <w:rPr>
          <w:rFonts w:ascii="Tahoma" w:hAnsi="Tahoma" w:cs="Tahoma"/>
          <w:sz w:val="22"/>
          <w:szCs w:val="22"/>
        </w:rPr>
        <w:t xml:space="preserve"> </w:t>
      </w:r>
      <w:r w:rsidR="004064B4" w:rsidRPr="009268AA">
        <w:rPr>
          <w:rFonts w:ascii="Tahoma" w:hAnsi="Tahoma" w:cs="Tahoma"/>
          <w:sz w:val="22"/>
          <w:szCs w:val="22"/>
        </w:rPr>
        <w:t>pro</w:t>
      </w:r>
      <w:r w:rsidR="0021661D">
        <w:rPr>
          <w:rFonts w:ascii="Tahoma" w:hAnsi="Tahoma" w:cs="Tahoma"/>
          <w:sz w:val="22"/>
          <w:szCs w:val="22"/>
        </w:rPr>
        <w:t xml:space="preserve"> řádný a</w:t>
      </w:r>
      <w:r w:rsidR="006D1B01">
        <w:rPr>
          <w:rFonts w:ascii="Tahoma" w:hAnsi="Tahoma" w:cs="Tahoma"/>
          <w:sz w:val="22"/>
          <w:szCs w:val="22"/>
        </w:rPr>
        <w:t> </w:t>
      </w:r>
      <w:r w:rsidR="0021661D">
        <w:rPr>
          <w:rFonts w:ascii="Tahoma" w:hAnsi="Tahoma" w:cs="Tahoma"/>
          <w:sz w:val="22"/>
          <w:szCs w:val="22"/>
        </w:rPr>
        <w:t>bezpečný průběh</w:t>
      </w:r>
      <w:r w:rsidR="004064B4" w:rsidRPr="009268AA">
        <w:rPr>
          <w:rFonts w:ascii="Tahoma" w:hAnsi="Tahoma" w:cs="Tahoma"/>
          <w:sz w:val="22"/>
          <w:szCs w:val="22"/>
        </w:rPr>
        <w:t xml:space="preserve"> realizac</w:t>
      </w:r>
      <w:r w:rsidR="0021661D">
        <w:rPr>
          <w:rFonts w:ascii="Tahoma" w:hAnsi="Tahoma" w:cs="Tahoma"/>
          <w:sz w:val="22"/>
          <w:szCs w:val="22"/>
        </w:rPr>
        <w:t>e</w:t>
      </w:r>
      <w:r w:rsidR="004064B4" w:rsidRPr="009268AA">
        <w:rPr>
          <w:rFonts w:ascii="Tahoma" w:hAnsi="Tahoma" w:cs="Tahoma"/>
          <w:sz w:val="22"/>
          <w:szCs w:val="22"/>
        </w:rPr>
        <w:t xml:space="preserve"> stavby </w:t>
      </w:r>
      <w:r w:rsidR="006B5AFA" w:rsidRPr="00384FE6">
        <w:rPr>
          <w:rFonts w:ascii="Tahoma" w:hAnsi="Tahoma" w:cs="Tahoma"/>
          <w:sz w:val="22"/>
          <w:szCs w:val="22"/>
        </w:rPr>
        <w:t>„</w:t>
      </w:r>
      <w:r w:rsidR="00611A67">
        <w:rPr>
          <w:rFonts w:ascii="Tahoma" w:hAnsi="Tahoma" w:cs="Tahoma"/>
          <w:sz w:val="22"/>
          <w:szCs w:val="22"/>
        </w:rPr>
        <w:t>Demolice</w:t>
      </w:r>
      <w:r w:rsidR="004A1071">
        <w:rPr>
          <w:rFonts w:ascii="Tahoma" w:hAnsi="Tahoma" w:cs="Tahoma"/>
          <w:sz w:val="22"/>
          <w:szCs w:val="22"/>
        </w:rPr>
        <w:t xml:space="preserve"> sta</w:t>
      </w:r>
      <w:r w:rsidR="00611A67">
        <w:rPr>
          <w:rFonts w:ascii="Tahoma" w:hAnsi="Tahoma" w:cs="Tahoma"/>
          <w:sz w:val="22"/>
          <w:szCs w:val="22"/>
        </w:rPr>
        <w:t>ré kotelny</w:t>
      </w:r>
      <w:r w:rsidR="006B5AFA" w:rsidRPr="00384FE6">
        <w:rPr>
          <w:rFonts w:ascii="Tahoma" w:hAnsi="Tahoma" w:cs="Tahoma"/>
          <w:sz w:val="22"/>
          <w:szCs w:val="22"/>
        </w:rPr>
        <w:t>“</w:t>
      </w:r>
      <w:r w:rsidR="006B5AFA" w:rsidRPr="009268AA">
        <w:rPr>
          <w:rFonts w:ascii="Tahoma" w:hAnsi="Tahoma" w:cs="Tahoma"/>
          <w:sz w:val="22"/>
          <w:szCs w:val="22"/>
        </w:rPr>
        <w:t xml:space="preserve"> </w:t>
      </w:r>
      <w:r w:rsidR="004064B4" w:rsidRPr="009268AA">
        <w:rPr>
          <w:rFonts w:ascii="Tahoma" w:hAnsi="Tahoma" w:cs="Tahoma"/>
          <w:sz w:val="22"/>
          <w:szCs w:val="22"/>
        </w:rPr>
        <w:t xml:space="preserve">(dále jen „stavba“) včetně zajištění </w:t>
      </w:r>
      <w:r w:rsidR="0021661D">
        <w:rPr>
          <w:rFonts w:ascii="Tahoma" w:hAnsi="Tahoma" w:cs="Tahoma"/>
          <w:sz w:val="22"/>
          <w:szCs w:val="22"/>
        </w:rPr>
        <w:t>souladu provedení stavby s dokumentací zpracovanou na základě této smlouvy</w:t>
      </w:r>
      <w:r w:rsidR="004064B4" w:rsidRPr="009268AA">
        <w:rPr>
          <w:rFonts w:ascii="Tahoma" w:hAnsi="Tahoma" w:cs="Tahoma"/>
          <w:sz w:val="22"/>
          <w:szCs w:val="22"/>
        </w:rPr>
        <w:t>.</w:t>
      </w:r>
    </w:p>
    <w:p w14:paraId="28F044E9" w14:textId="77777777" w:rsidR="00D208AD" w:rsidRPr="0003645E" w:rsidRDefault="00BD592E" w:rsidP="00AA2B28">
      <w:pPr>
        <w:pStyle w:val="OdstavecSmlouvy"/>
        <w:keepLines w:val="0"/>
        <w:widowControl w:val="0"/>
        <w:numPr>
          <w:ilvl w:val="0"/>
          <w:numId w:val="27"/>
        </w:numPr>
        <w:tabs>
          <w:tab w:val="clear" w:pos="360"/>
          <w:tab w:val="clear" w:pos="426"/>
          <w:tab w:val="clear" w:pos="1701"/>
        </w:tabs>
        <w:spacing w:before="120" w:after="0"/>
        <w:ind w:left="357" w:hanging="357"/>
        <w:rPr>
          <w:rFonts w:ascii="Tahoma" w:hAnsi="Tahoma" w:cs="Tahoma"/>
          <w:sz w:val="22"/>
          <w:szCs w:val="22"/>
        </w:rPr>
      </w:pPr>
      <w:r w:rsidRPr="0003645E">
        <w:rPr>
          <w:rFonts w:ascii="Tahoma" w:hAnsi="Tahoma" w:cs="Tahoma"/>
          <w:sz w:val="22"/>
          <w:szCs w:val="22"/>
        </w:rPr>
        <w:t>Zhotovitel</w:t>
      </w:r>
      <w:r w:rsidR="00D208AD" w:rsidRPr="0003645E">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03645E">
        <w:rPr>
          <w:rFonts w:ascii="Tahoma" w:hAnsi="Tahoma" w:cs="Tahoma"/>
          <w:sz w:val="22"/>
          <w:szCs w:val="22"/>
        </w:rPr>
        <w:t>Zhotovitel</w:t>
      </w:r>
      <w:r w:rsidR="00D208AD" w:rsidRPr="0003645E">
        <w:rPr>
          <w:rFonts w:ascii="Tahoma" w:hAnsi="Tahoma" w:cs="Tahoma"/>
          <w:sz w:val="22"/>
          <w:szCs w:val="22"/>
        </w:rPr>
        <w:t xml:space="preserve"> bere na vědomí, že pokud je uvedené prohlášení nepravdivé, bude smlouva považována za neplatnou.</w:t>
      </w:r>
    </w:p>
    <w:p w14:paraId="50CAB400" w14:textId="77777777" w:rsidR="00A54991" w:rsidRPr="00080BAF" w:rsidRDefault="00A54991" w:rsidP="0003645E">
      <w:pPr>
        <w:pStyle w:val="Nadpis2"/>
        <w:spacing w:before="24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0B684749" w14:textId="77777777" w:rsidR="00A54991" w:rsidRPr="00080BAF" w:rsidRDefault="00A54991" w:rsidP="0003645E">
      <w:pPr>
        <w:pStyle w:val="slolnkuSmlouvy"/>
        <w:spacing w:before="12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106789B8" w14:textId="561AA4D4" w:rsidR="000B5476" w:rsidRPr="000B5476" w:rsidRDefault="00A54991" w:rsidP="00921BB6">
      <w:pPr>
        <w:pStyle w:val="OdstavecSmlouvy"/>
        <w:keepLines w:val="0"/>
        <w:widowControl w:val="0"/>
        <w:numPr>
          <w:ilvl w:val="0"/>
          <w:numId w:val="25"/>
        </w:numPr>
        <w:tabs>
          <w:tab w:val="clear" w:pos="360"/>
          <w:tab w:val="clear" w:pos="426"/>
          <w:tab w:val="clear" w:pos="1701"/>
        </w:tabs>
        <w:spacing w:before="120" w:after="0"/>
        <w:ind w:hanging="357"/>
        <w:rPr>
          <w:rFonts w:ascii="Tahoma" w:hAnsi="Tahoma" w:cs="Tahoma"/>
          <w:sz w:val="22"/>
          <w:szCs w:val="22"/>
          <w:shd w:val="clear" w:color="auto" w:fill="FFFFFF"/>
        </w:rPr>
      </w:pPr>
      <w:r w:rsidRPr="000B5476">
        <w:rPr>
          <w:rFonts w:ascii="Tahoma" w:hAnsi="Tahoma" w:cs="Tahoma"/>
          <w:sz w:val="22"/>
          <w:szCs w:val="22"/>
        </w:rPr>
        <w:t>Zhoto</w:t>
      </w:r>
      <w:r w:rsidR="00C95E11" w:rsidRPr="000B5476">
        <w:rPr>
          <w:rFonts w:ascii="Tahoma" w:hAnsi="Tahoma" w:cs="Tahoma"/>
          <w:sz w:val="22"/>
          <w:szCs w:val="22"/>
        </w:rPr>
        <w:t>vitel se zavazuje zpracovat pro </w:t>
      </w:r>
      <w:r w:rsidRPr="000B5476">
        <w:rPr>
          <w:rFonts w:ascii="Tahoma" w:hAnsi="Tahoma" w:cs="Tahoma"/>
          <w:sz w:val="22"/>
          <w:szCs w:val="22"/>
        </w:rPr>
        <w:t xml:space="preserve">objednatele </w:t>
      </w:r>
      <w:r w:rsidR="0039776E" w:rsidRPr="000B5476">
        <w:rPr>
          <w:rFonts w:ascii="Tahoma" w:hAnsi="Tahoma" w:cs="Tahoma"/>
          <w:sz w:val="22"/>
          <w:szCs w:val="22"/>
        </w:rPr>
        <w:t xml:space="preserve">kompletní </w:t>
      </w:r>
      <w:r w:rsidRPr="000B5476">
        <w:rPr>
          <w:rFonts w:ascii="Tahoma" w:hAnsi="Tahoma" w:cs="Tahoma"/>
          <w:sz w:val="22"/>
          <w:szCs w:val="22"/>
        </w:rPr>
        <w:t xml:space="preserve">projektovou dokumentaci </w:t>
      </w:r>
      <w:r w:rsidR="002F767E">
        <w:rPr>
          <w:rFonts w:ascii="Tahoma" w:hAnsi="Tahoma" w:cs="Tahoma"/>
          <w:sz w:val="22"/>
          <w:szCs w:val="22"/>
        </w:rPr>
        <w:t>demolice</w:t>
      </w:r>
      <w:r w:rsidRPr="000B5476">
        <w:rPr>
          <w:rFonts w:ascii="Tahoma" w:hAnsi="Tahoma" w:cs="Tahoma"/>
          <w:sz w:val="22"/>
          <w:szCs w:val="22"/>
        </w:rPr>
        <w:t xml:space="preserve"> a</w:t>
      </w:r>
      <w:r w:rsidR="00C95E11" w:rsidRPr="000B5476">
        <w:rPr>
          <w:rFonts w:ascii="Tahoma" w:hAnsi="Tahoma" w:cs="Tahoma"/>
          <w:sz w:val="22"/>
          <w:szCs w:val="22"/>
        </w:rPr>
        <w:t> </w:t>
      </w:r>
      <w:r w:rsidRPr="000B5476">
        <w:rPr>
          <w:rFonts w:ascii="Tahoma" w:hAnsi="Tahoma" w:cs="Tahoma"/>
          <w:sz w:val="22"/>
          <w:szCs w:val="22"/>
        </w:rPr>
        <w:t>projednat ji s d</w:t>
      </w:r>
      <w:r w:rsidR="00C95E11" w:rsidRPr="000B5476">
        <w:rPr>
          <w:rFonts w:ascii="Tahoma" w:hAnsi="Tahoma" w:cs="Tahoma"/>
          <w:sz w:val="22"/>
          <w:szCs w:val="22"/>
        </w:rPr>
        <w:t>otčenými orgány státní správy</w:t>
      </w:r>
      <w:r w:rsidR="00777305" w:rsidRPr="000B5476">
        <w:rPr>
          <w:rFonts w:ascii="Tahoma" w:hAnsi="Tahoma" w:cs="Tahoma"/>
          <w:sz w:val="22"/>
          <w:szCs w:val="22"/>
        </w:rPr>
        <w:t xml:space="preserve"> (dále také jako „DOSS“)</w:t>
      </w:r>
      <w:r w:rsidR="00C95E11" w:rsidRPr="000B5476">
        <w:rPr>
          <w:rFonts w:ascii="Tahoma" w:hAnsi="Tahoma" w:cs="Tahoma"/>
          <w:sz w:val="22"/>
          <w:szCs w:val="22"/>
        </w:rPr>
        <w:t xml:space="preserve"> a účastníky </w:t>
      </w:r>
      <w:r w:rsidRPr="000B5476">
        <w:rPr>
          <w:rFonts w:ascii="Tahoma" w:hAnsi="Tahoma" w:cs="Tahoma"/>
          <w:sz w:val="22"/>
          <w:szCs w:val="22"/>
        </w:rPr>
        <w:t xml:space="preserve">řízení (dále jen „dílo“). </w:t>
      </w:r>
      <w:bookmarkStart w:id="0" w:name="_Hlk189480055"/>
      <w:r w:rsidRPr="005D11D4">
        <w:rPr>
          <w:rFonts w:ascii="Tahoma" w:hAnsi="Tahoma" w:cs="Tahoma"/>
          <w:sz w:val="22"/>
          <w:szCs w:val="22"/>
        </w:rPr>
        <w:t>Projektová dokumentace bude zpracována na základě</w:t>
      </w:r>
      <w:r w:rsidR="000B5476" w:rsidRPr="005D11D4">
        <w:rPr>
          <w:rFonts w:ascii="Tahoma" w:hAnsi="Tahoma" w:cs="Tahoma"/>
          <w:sz w:val="22"/>
          <w:szCs w:val="22"/>
        </w:rPr>
        <w:t>:</w:t>
      </w:r>
      <w:r w:rsidR="002F767E" w:rsidRPr="005D11D4">
        <w:rPr>
          <w:rFonts w:ascii="Tahoma" w:hAnsi="Tahoma" w:cs="Tahoma"/>
          <w:sz w:val="22"/>
          <w:szCs w:val="22"/>
        </w:rPr>
        <w:t xml:space="preserve"> </w:t>
      </w:r>
      <w:r w:rsidR="003107B3" w:rsidRPr="005D11D4">
        <w:rPr>
          <w:rFonts w:ascii="Tahoma" w:hAnsi="Tahoma" w:cs="Tahoma"/>
          <w:sz w:val="22"/>
          <w:szCs w:val="22"/>
        </w:rPr>
        <w:t xml:space="preserve">Přílohy č. </w:t>
      </w:r>
      <w:r w:rsidR="005B53F7" w:rsidRPr="005D11D4">
        <w:rPr>
          <w:rFonts w:ascii="Tahoma" w:hAnsi="Tahoma" w:cs="Tahoma"/>
          <w:sz w:val="22"/>
          <w:szCs w:val="22"/>
        </w:rPr>
        <w:t>4</w:t>
      </w:r>
      <w:r w:rsidR="00A20ED0" w:rsidRPr="005D11D4">
        <w:rPr>
          <w:rFonts w:ascii="Tahoma" w:hAnsi="Tahoma" w:cs="Tahoma"/>
          <w:sz w:val="22"/>
          <w:szCs w:val="22"/>
        </w:rPr>
        <w:t xml:space="preserve"> </w:t>
      </w:r>
      <w:r w:rsidR="005B53F7" w:rsidRPr="005D11D4">
        <w:rPr>
          <w:rFonts w:ascii="Tahoma" w:hAnsi="Tahoma" w:cs="Tahoma"/>
          <w:sz w:val="22"/>
          <w:szCs w:val="22"/>
        </w:rPr>
        <w:t>S</w:t>
      </w:r>
      <w:r w:rsidR="003107B3" w:rsidRPr="005D11D4">
        <w:rPr>
          <w:rFonts w:ascii="Tahoma" w:hAnsi="Tahoma" w:cs="Tahoma"/>
          <w:sz w:val="22"/>
          <w:szCs w:val="22"/>
        </w:rPr>
        <w:t xml:space="preserve">ituačního plánu z katastru </w:t>
      </w:r>
      <w:r w:rsidR="006F67DB" w:rsidRPr="005D11D4">
        <w:rPr>
          <w:rFonts w:ascii="Tahoma" w:hAnsi="Tahoma" w:cs="Tahoma"/>
          <w:sz w:val="22"/>
          <w:szCs w:val="22"/>
        </w:rPr>
        <w:t xml:space="preserve">území demolice </w:t>
      </w:r>
      <w:r w:rsidR="00A3167F" w:rsidRPr="005D11D4">
        <w:rPr>
          <w:rFonts w:ascii="Tahoma" w:hAnsi="Tahoma" w:cs="Tahoma"/>
          <w:sz w:val="22"/>
          <w:szCs w:val="22"/>
        </w:rPr>
        <w:t>par. 1840/1</w:t>
      </w:r>
      <w:r w:rsidR="00E21D94" w:rsidRPr="005D11D4">
        <w:rPr>
          <w:rFonts w:ascii="Tahoma" w:hAnsi="Tahoma" w:cs="Tahoma"/>
          <w:sz w:val="22"/>
          <w:szCs w:val="22"/>
        </w:rPr>
        <w:t xml:space="preserve"> a</w:t>
      </w:r>
      <w:r w:rsidR="003107B3" w:rsidRPr="005D11D4">
        <w:rPr>
          <w:rFonts w:ascii="Tahoma" w:hAnsi="Tahoma" w:cs="Tahoma"/>
          <w:sz w:val="22"/>
          <w:szCs w:val="22"/>
        </w:rPr>
        <w:t xml:space="preserve"> fotek</w:t>
      </w:r>
      <w:r w:rsidR="0063116B" w:rsidRPr="005D11D4">
        <w:rPr>
          <w:rFonts w:ascii="Tahoma" w:hAnsi="Tahoma" w:cs="Tahoma"/>
          <w:sz w:val="22"/>
          <w:szCs w:val="22"/>
        </w:rPr>
        <w:t>.</w:t>
      </w:r>
      <w:r w:rsidR="003107B3">
        <w:rPr>
          <w:rFonts w:ascii="Tahoma" w:hAnsi="Tahoma" w:cs="Tahoma"/>
          <w:color w:val="0070C0"/>
          <w:sz w:val="22"/>
          <w:szCs w:val="22"/>
        </w:rPr>
        <w:t xml:space="preserve"> </w:t>
      </w:r>
      <w:bookmarkEnd w:id="0"/>
    </w:p>
    <w:p w14:paraId="5D65F3E8" w14:textId="21F6979C" w:rsidR="00A54991" w:rsidRPr="00080BAF" w:rsidRDefault="00A54991" w:rsidP="001D58C3">
      <w:pPr>
        <w:pStyle w:val="OdstavecSmlouvy"/>
        <w:keepLines w:val="0"/>
        <w:widowControl w:val="0"/>
        <w:tabs>
          <w:tab w:val="clear" w:pos="426"/>
          <w:tab w:val="clear" w:pos="1701"/>
        </w:tabs>
        <w:spacing w:before="120" w:after="0"/>
        <w:ind w:left="357"/>
        <w:rPr>
          <w:rFonts w:ascii="Tahoma" w:hAnsi="Tahoma" w:cs="Tahoma"/>
          <w:sz w:val="22"/>
          <w:szCs w:val="22"/>
        </w:rPr>
      </w:pPr>
      <w:r w:rsidRPr="00080BAF">
        <w:rPr>
          <w:rFonts w:ascii="Tahoma" w:hAnsi="Tahoma" w:cs="Tahoma"/>
          <w:sz w:val="22"/>
          <w:szCs w:val="22"/>
        </w:rPr>
        <w:t xml:space="preserve">Podrobná </w:t>
      </w:r>
      <w:r w:rsidRPr="00255E75">
        <w:rPr>
          <w:rFonts w:ascii="Tahoma" w:hAnsi="Tahoma" w:cs="Tahoma"/>
          <w:sz w:val="22"/>
          <w:szCs w:val="22"/>
        </w:rPr>
        <w:t>specifikace</w:t>
      </w:r>
      <w:r w:rsidRPr="00080BAF">
        <w:rPr>
          <w:rFonts w:ascii="Tahoma" w:hAnsi="Tahoma" w:cs="Tahoma"/>
          <w:sz w:val="22"/>
          <w:szCs w:val="22"/>
        </w:rPr>
        <w:t xml:space="preserve"> díla je uvede</w:t>
      </w:r>
      <w:r w:rsidR="00C95E11">
        <w:rPr>
          <w:rFonts w:ascii="Tahoma" w:hAnsi="Tahoma" w:cs="Tahoma"/>
          <w:sz w:val="22"/>
          <w:szCs w:val="22"/>
        </w:rPr>
        <w:t>na v </w:t>
      </w:r>
      <w:r w:rsidR="002824B7">
        <w:rPr>
          <w:rFonts w:ascii="Tahoma" w:hAnsi="Tahoma" w:cs="Tahoma"/>
          <w:sz w:val="22"/>
          <w:szCs w:val="22"/>
        </w:rPr>
        <w:t>následujících odstavcích</w:t>
      </w:r>
      <w:r w:rsidR="00C95E11">
        <w:rPr>
          <w:rFonts w:ascii="Tahoma" w:hAnsi="Tahoma" w:cs="Tahoma"/>
          <w:sz w:val="22"/>
          <w:szCs w:val="22"/>
        </w:rPr>
        <w:t xml:space="preserve"> tohoto článku smlouvy.</w:t>
      </w:r>
    </w:p>
    <w:p w14:paraId="2B4AE259" w14:textId="77777777" w:rsidR="00A54991" w:rsidRDefault="00A54991" w:rsidP="00AA2B28">
      <w:pPr>
        <w:pStyle w:val="OdstavecSmlouvy"/>
        <w:keepNext/>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Dílo má následující části a rozsah:</w:t>
      </w:r>
    </w:p>
    <w:p w14:paraId="72DA4CB7" w14:textId="77777777" w:rsidR="0087353F" w:rsidRPr="0087353F" w:rsidRDefault="0087353F" w:rsidP="0087353F">
      <w:pPr>
        <w:pStyle w:val="OdstavecSmlouvy"/>
        <w:keepNext/>
        <w:keepLines w:val="0"/>
        <w:widowControl w:val="0"/>
        <w:tabs>
          <w:tab w:val="clear" w:pos="426"/>
          <w:tab w:val="clear" w:pos="1701"/>
        </w:tabs>
        <w:spacing w:before="120" w:after="0"/>
        <w:ind w:left="357"/>
        <w:rPr>
          <w:rFonts w:ascii="Tahoma" w:hAnsi="Tahoma" w:cs="Tahoma"/>
          <w:b/>
          <w:sz w:val="22"/>
          <w:szCs w:val="22"/>
        </w:rPr>
      </w:pPr>
      <w:r w:rsidRPr="0087353F">
        <w:rPr>
          <w:rFonts w:ascii="Tahoma" w:hAnsi="Tahoma" w:cs="Tahoma"/>
          <w:b/>
          <w:sz w:val="22"/>
          <w:szCs w:val="22"/>
        </w:rPr>
        <w:t>1. ČÁST DÍLA</w:t>
      </w:r>
    </w:p>
    <w:p w14:paraId="3BBE0742" w14:textId="77777777" w:rsidR="00C95E11" w:rsidRPr="000C3B2A" w:rsidRDefault="00C95E11" w:rsidP="00AA2B28">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326F96">
        <w:rPr>
          <w:rFonts w:ascii="Tahoma" w:hAnsi="Tahoma" w:cs="Tahoma"/>
          <w:b/>
          <w:bCs/>
          <w:sz w:val="22"/>
          <w:szCs w:val="22"/>
        </w:rPr>
        <w:t>Zaměření</w:t>
      </w:r>
      <w:r w:rsidR="001248DC">
        <w:rPr>
          <w:rFonts w:ascii="Tahoma" w:hAnsi="Tahoma" w:cs="Tahoma"/>
          <w:b/>
          <w:bCs/>
          <w:sz w:val="22"/>
          <w:szCs w:val="22"/>
        </w:rPr>
        <w:t xml:space="preserve"> </w:t>
      </w:r>
      <w:r w:rsidR="001248DC" w:rsidRPr="000C3B2A">
        <w:rPr>
          <w:rFonts w:ascii="Tahoma" w:hAnsi="Tahoma" w:cs="Tahoma"/>
          <w:b/>
          <w:bCs/>
          <w:sz w:val="22"/>
          <w:szCs w:val="22"/>
        </w:rPr>
        <w:t>a dokumentace stávajícího stavu (dále jen „DSS“)</w:t>
      </w:r>
    </w:p>
    <w:p w14:paraId="153EF359" w14:textId="77777777" w:rsidR="00877964" w:rsidRPr="00877964" w:rsidRDefault="00877964" w:rsidP="00877964">
      <w:pPr>
        <w:pStyle w:val="Odstavecseseznamem"/>
        <w:ind w:left="993"/>
        <w:jc w:val="both"/>
        <w:rPr>
          <w:rFonts w:ascii="Tahoma" w:eastAsia="Times New Roman" w:hAnsi="Tahoma" w:cs="Tahoma"/>
          <w:lang w:eastAsia="cs-CZ"/>
        </w:rPr>
      </w:pPr>
      <w:r w:rsidRPr="00877964">
        <w:rPr>
          <w:rFonts w:ascii="Tahoma" w:eastAsia="Times New Roman" w:hAnsi="Tahoma" w:cs="Tahoma"/>
          <w:lang w:eastAsia="cs-CZ"/>
        </w:rPr>
        <w:t>Předmětem zaměření je geodetické polohopisné a výškopisné zaměření místa demolice, sousední přiléhající stavby učebního pavilonu pro účely návrhu vhodné úpravy po demolici a dále dotčených přiléhajících venkovních ploch sousedních pozemků včetně stávajících sítí technické infrastruktury.</w:t>
      </w:r>
      <w:bookmarkStart w:id="1" w:name="_Hlk42245209"/>
      <w:r w:rsidRPr="00877964">
        <w:rPr>
          <w:rFonts w:ascii="Tahoma" w:eastAsia="Times New Roman" w:hAnsi="Tahoma" w:cs="Tahoma"/>
          <w:lang w:eastAsia="cs-CZ"/>
        </w:rPr>
        <w:t xml:space="preserve"> </w:t>
      </w:r>
      <w:bookmarkEnd w:id="1"/>
      <w:r w:rsidRPr="00877964">
        <w:rPr>
          <w:rFonts w:ascii="Tahoma" w:eastAsia="Times New Roman" w:hAnsi="Tahoma" w:cs="Tahoma"/>
          <w:lang w:eastAsia="cs-CZ"/>
        </w:rPr>
        <w:t>Toto zaměření bude provedeno vždy, bez ohledu na stav případné stávající pasportizace objektu. Zdokumentován bude skutečný stav k datu provedení této části díla. Součástí zaměření bude podrobná fotodokumentace stávajícího stavu objektu a zpracování dokumentace stávajícího stavu. Zhotovitel bere na vědomí, že stávající pasportizace objektu nemusí odpovídat jeho skutečnému aktuálnímu stavu a zhotovitel je povinen tento stav prověřit a případně tuto dokumentaci aktualizovat či doplnit v rozsahu nezbytně nutném pro zpracování díla.</w:t>
      </w:r>
    </w:p>
    <w:p w14:paraId="2B0A48CB" w14:textId="77777777" w:rsidR="00877964" w:rsidRPr="00877964" w:rsidRDefault="00877964" w:rsidP="00877964">
      <w:pPr>
        <w:pStyle w:val="Odstavecseseznamem"/>
        <w:ind w:left="993"/>
        <w:jc w:val="both"/>
        <w:rPr>
          <w:rFonts w:ascii="Tahoma" w:eastAsia="Times New Roman" w:hAnsi="Tahoma" w:cs="Tahoma"/>
          <w:lang w:eastAsia="cs-CZ"/>
        </w:rPr>
      </w:pPr>
      <w:r w:rsidRPr="00877964">
        <w:rPr>
          <w:rFonts w:ascii="Tahoma" w:eastAsia="Times New Roman" w:hAnsi="Tahoma" w:cs="Tahoma"/>
          <w:lang w:eastAsia="cs-CZ"/>
        </w:rPr>
        <w:t xml:space="preserve">Předmětem této části díla je po výše provedeném zaměření zpracovat DSS stávajícího demolovaného objektu a ploch nacházejících se v řešeném území, které budou demolicí dotčeny. </w:t>
      </w:r>
    </w:p>
    <w:p w14:paraId="449754B5" w14:textId="77777777" w:rsidR="00877964" w:rsidRPr="00877964" w:rsidRDefault="00877964" w:rsidP="00877964">
      <w:pPr>
        <w:pStyle w:val="Odstavecseseznamem"/>
        <w:ind w:left="993"/>
        <w:jc w:val="both"/>
        <w:rPr>
          <w:rFonts w:ascii="Tahoma" w:eastAsia="Times New Roman" w:hAnsi="Tahoma" w:cs="Tahoma"/>
          <w:lang w:eastAsia="cs-CZ"/>
        </w:rPr>
      </w:pPr>
      <w:r w:rsidRPr="00877964">
        <w:rPr>
          <w:rFonts w:ascii="Tahoma" w:eastAsia="Times New Roman" w:hAnsi="Tahoma" w:cs="Tahoma"/>
          <w:lang w:eastAsia="cs-CZ"/>
        </w:rPr>
        <w:t>DSS bude obsahovat dokumentaci v rozsahu potřebném pro demolici a pro stavební úpravy štítové fasády sousedního učebního pavilonu. Předpokládá se minimálně půdorysy podlaží, krovu, střechy, potřebné svislé řezy, fasády, pohledy a situační výkresy na podkladě geodetického zaměření.</w:t>
      </w:r>
    </w:p>
    <w:p w14:paraId="31058BCC" w14:textId="77777777" w:rsidR="00A54991" w:rsidRPr="00080BAF" w:rsidRDefault="00A54991" w:rsidP="00877964">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Průzkumy</w:t>
      </w:r>
    </w:p>
    <w:p w14:paraId="3CD0CE67" w14:textId="7E2A41B2" w:rsidR="006D56B9" w:rsidRPr="00775C53" w:rsidRDefault="00A54991" w:rsidP="00A26A58">
      <w:pPr>
        <w:pStyle w:val="Smlouva-eslo"/>
        <w:widowControl/>
        <w:spacing w:before="60" w:line="240" w:lineRule="auto"/>
        <w:ind w:left="924"/>
        <w:rPr>
          <w:rFonts w:ascii="Tahoma" w:hAnsi="Tahoma" w:cs="Tahoma"/>
          <w:sz w:val="22"/>
          <w:szCs w:val="22"/>
        </w:rPr>
      </w:pPr>
      <w:r w:rsidRPr="00CB7AE0">
        <w:rPr>
          <w:rFonts w:ascii="Tahoma" w:hAnsi="Tahoma" w:cs="Tahoma"/>
          <w:sz w:val="22"/>
          <w:szCs w:val="22"/>
        </w:rPr>
        <w:t>Předmětem této části díla budou veškeré průzkumy potřebné pro zpracování projektové dokumentac</w:t>
      </w:r>
      <w:r w:rsidRPr="000C3B2A">
        <w:rPr>
          <w:rFonts w:ascii="Tahoma" w:hAnsi="Tahoma" w:cs="Tahoma"/>
          <w:sz w:val="22"/>
          <w:szCs w:val="22"/>
        </w:rPr>
        <w:t>e</w:t>
      </w:r>
      <w:r w:rsidR="002267CA">
        <w:rPr>
          <w:rFonts w:ascii="Tahoma" w:hAnsi="Tahoma" w:cs="Tahoma"/>
          <w:sz w:val="22"/>
          <w:szCs w:val="22"/>
        </w:rPr>
        <w:t xml:space="preserve"> demolice</w:t>
      </w:r>
      <w:r w:rsidR="000C3B2A" w:rsidRPr="000C3B2A">
        <w:rPr>
          <w:rFonts w:ascii="Tahoma" w:hAnsi="Tahoma" w:cs="Tahoma"/>
          <w:sz w:val="22"/>
          <w:szCs w:val="22"/>
        </w:rPr>
        <w:t>.</w:t>
      </w:r>
    </w:p>
    <w:p w14:paraId="15E2E63B" w14:textId="77777777" w:rsidR="00A340E6" w:rsidRPr="00A340E6" w:rsidRDefault="00A340E6" w:rsidP="00A340E6">
      <w:pPr>
        <w:pStyle w:val="Smlouva-eslo"/>
        <w:keepNext/>
        <w:spacing w:before="60"/>
        <w:ind w:left="924"/>
        <w:rPr>
          <w:rFonts w:ascii="Tahoma" w:hAnsi="Tahoma" w:cs="Tahoma"/>
          <w:sz w:val="22"/>
          <w:szCs w:val="22"/>
        </w:rPr>
      </w:pPr>
      <w:r w:rsidRPr="00A340E6">
        <w:rPr>
          <w:rFonts w:ascii="Tahoma" w:hAnsi="Tahoma" w:cs="Tahoma"/>
          <w:sz w:val="22"/>
          <w:szCs w:val="22"/>
        </w:rPr>
        <w:t>Zejména se bude jednat o průzkum stavebně-technický u demolovaného objektu, zejména za účelem zjištění charakteristiky a zatřídění vzniklého odpadu z projektovaných bouracích prací a stanovení technologie jeho likvidace či recyklace v souladu s odpadovou legislativou.</w:t>
      </w:r>
    </w:p>
    <w:p w14:paraId="3CA71756" w14:textId="77777777" w:rsidR="00A340E6" w:rsidRPr="00A340E6" w:rsidRDefault="00A340E6" w:rsidP="00A340E6">
      <w:pPr>
        <w:pStyle w:val="Smlouva-eslo"/>
        <w:keepNext/>
        <w:spacing w:before="60"/>
        <w:ind w:left="924"/>
        <w:rPr>
          <w:rFonts w:ascii="Tahoma" w:hAnsi="Tahoma" w:cs="Tahoma"/>
          <w:sz w:val="22"/>
          <w:szCs w:val="22"/>
        </w:rPr>
      </w:pPr>
      <w:r w:rsidRPr="00A340E6">
        <w:rPr>
          <w:rFonts w:ascii="Tahoma" w:hAnsi="Tahoma" w:cs="Tahoma"/>
          <w:sz w:val="22"/>
          <w:szCs w:val="22"/>
        </w:rPr>
        <w:t>V rámci průzkumů budou mimo jiného provedeny destruktivní sondy do stávajících konstrukcí za účelem zjištění skutečného stavu. Zhotovitel je povinen posléze na svůj náklad provést opětovné zakrytí konstrukcí po provedených sondách, zejména u objektů, které nebudou demolovány a budou nadále školou užívány bez omezení.</w:t>
      </w:r>
    </w:p>
    <w:p w14:paraId="71371708" w14:textId="77777777" w:rsidR="00A340E6" w:rsidRPr="00A340E6" w:rsidRDefault="00A340E6" w:rsidP="00A340E6">
      <w:pPr>
        <w:pStyle w:val="Smlouva-eslo"/>
        <w:keepNext/>
        <w:spacing w:before="60"/>
        <w:ind w:left="924"/>
        <w:rPr>
          <w:rFonts w:ascii="Tahoma" w:hAnsi="Tahoma" w:cs="Tahoma"/>
          <w:sz w:val="22"/>
          <w:szCs w:val="22"/>
        </w:rPr>
      </w:pPr>
      <w:r w:rsidRPr="00A340E6">
        <w:rPr>
          <w:rFonts w:ascii="Tahoma" w:hAnsi="Tahoma" w:cs="Tahoma"/>
          <w:sz w:val="22"/>
          <w:szCs w:val="22"/>
        </w:rPr>
        <w:t>Pokud během zpracovávání projektové dokumentace vyvstane potřeba dalších průzkumů, které nebyly konkrétně v této smlouvě uvedeny, zavazuje se zhotovitel po dohodě s objednatelem k jejich provedení. Průzkumy provedené nad rámec stanovený touto smlouvou budou řešeny formou víceprací.</w:t>
      </w:r>
    </w:p>
    <w:p w14:paraId="691CAA9E" w14:textId="77777777" w:rsidR="00ED59FA" w:rsidRPr="0087353F" w:rsidRDefault="00ED59FA" w:rsidP="00ED59FA">
      <w:pPr>
        <w:pStyle w:val="OdstavecSmlouvy"/>
        <w:keepNext/>
        <w:keepLines w:val="0"/>
        <w:widowControl w:val="0"/>
        <w:tabs>
          <w:tab w:val="clear" w:pos="426"/>
          <w:tab w:val="clear" w:pos="1701"/>
        </w:tabs>
        <w:spacing w:before="120" w:after="0"/>
        <w:ind w:left="357"/>
        <w:rPr>
          <w:rFonts w:ascii="Tahoma" w:hAnsi="Tahoma" w:cs="Tahoma"/>
          <w:b/>
          <w:sz w:val="22"/>
          <w:szCs w:val="22"/>
        </w:rPr>
      </w:pPr>
      <w:r>
        <w:rPr>
          <w:rFonts w:ascii="Tahoma" w:hAnsi="Tahoma" w:cs="Tahoma"/>
          <w:b/>
          <w:sz w:val="22"/>
          <w:szCs w:val="22"/>
        </w:rPr>
        <w:t>2</w:t>
      </w:r>
      <w:r w:rsidRPr="0087353F">
        <w:rPr>
          <w:rFonts w:ascii="Tahoma" w:hAnsi="Tahoma" w:cs="Tahoma"/>
          <w:b/>
          <w:sz w:val="22"/>
          <w:szCs w:val="22"/>
        </w:rPr>
        <w:t>. ČÁST DÍLA</w:t>
      </w:r>
    </w:p>
    <w:p w14:paraId="41DA39E9" w14:textId="36E92AE1" w:rsidR="005F29D2" w:rsidRPr="00921BB6" w:rsidRDefault="005F29D2" w:rsidP="00AA2B28">
      <w:pPr>
        <w:pStyle w:val="Smlouva-eslo"/>
        <w:keepNext/>
        <w:widowControl/>
        <w:numPr>
          <w:ilvl w:val="1"/>
          <w:numId w:val="14"/>
        </w:numPr>
        <w:tabs>
          <w:tab w:val="clear" w:pos="792"/>
          <w:tab w:val="left" w:pos="924"/>
          <w:tab w:val="num" w:pos="4118"/>
        </w:tabs>
        <w:spacing w:line="240" w:lineRule="auto"/>
        <w:ind w:left="924" w:hanging="567"/>
        <w:rPr>
          <w:rFonts w:ascii="Tahoma" w:hAnsi="Tahoma" w:cs="Tahoma"/>
          <w:b/>
          <w:bCs/>
          <w:sz w:val="22"/>
          <w:szCs w:val="22"/>
        </w:rPr>
      </w:pPr>
      <w:r w:rsidRPr="00921BB6">
        <w:rPr>
          <w:rFonts w:ascii="Tahoma" w:hAnsi="Tahoma" w:cs="Tahoma"/>
          <w:b/>
          <w:bCs/>
          <w:sz w:val="22"/>
          <w:szCs w:val="22"/>
        </w:rPr>
        <w:t xml:space="preserve">Dokumentace </w:t>
      </w:r>
      <w:r w:rsidR="00843F74" w:rsidRPr="00921BB6">
        <w:rPr>
          <w:rFonts w:ascii="Tahoma" w:hAnsi="Tahoma" w:cs="Tahoma"/>
          <w:b/>
          <w:bCs/>
          <w:sz w:val="22"/>
          <w:szCs w:val="22"/>
        </w:rPr>
        <w:t>pro odstranění stavby</w:t>
      </w:r>
      <w:r w:rsidRPr="00921BB6">
        <w:rPr>
          <w:rFonts w:ascii="Tahoma" w:hAnsi="Tahoma" w:cs="Tahoma"/>
          <w:b/>
          <w:bCs/>
          <w:sz w:val="22"/>
          <w:szCs w:val="22"/>
        </w:rPr>
        <w:t xml:space="preserve"> (dále jen „D</w:t>
      </w:r>
      <w:r w:rsidR="00843F74" w:rsidRPr="00921BB6">
        <w:rPr>
          <w:rFonts w:ascii="Tahoma" w:hAnsi="Tahoma" w:cs="Tahoma"/>
          <w:b/>
          <w:bCs/>
          <w:sz w:val="22"/>
          <w:szCs w:val="22"/>
        </w:rPr>
        <w:t>OS</w:t>
      </w:r>
      <w:r w:rsidRPr="00921BB6">
        <w:rPr>
          <w:rFonts w:ascii="Tahoma" w:hAnsi="Tahoma" w:cs="Tahoma"/>
          <w:b/>
          <w:bCs/>
          <w:sz w:val="22"/>
          <w:szCs w:val="22"/>
        </w:rPr>
        <w:t>“)</w:t>
      </w:r>
    </w:p>
    <w:p w14:paraId="6349AA81" w14:textId="77777777" w:rsidR="00E52E9A" w:rsidRDefault="00D41EFA" w:rsidP="0087353F">
      <w:pPr>
        <w:pStyle w:val="OdstavecSmlouvy"/>
        <w:keepNext/>
        <w:keepLines w:val="0"/>
        <w:widowControl w:val="0"/>
        <w:tabs>
          <w:tab w:val="clear" w:pos="426"/>
          <w:tab w:val="clear" w:pos="1701"/>
        </w:tabs>
        <w:spacing w:before="120" w:after="0"/>
        <w:ind w:left="357"/>
        <w:rPr>
          <w:rFonts w:ascii="Tahoma" w:hAnsi="Tahoma" w:cs="Tahoma"/>
          <w:sz w:val="22"/>
          <w:szCs w:val="22"/>
        </w:rPr>
      </w:pPr>
      <w:r w:rsidRPr="00D41EFA">
        <w:rPr>
          <w:rFonts w:ascii="Tahoma" w:hAnsi="Tahoma" w:cs="Tahoma"/>
          <w:sz w:val="22"/>
          <w:szCs w:val="22"/>
        </w:rPr>
        <w:t>Dokumentace pro odstranění stavby bude obsahovat veškeré náležitosti stanovené platnou stavební legislativou, zejména vyhláškou č. 131/2024 Sb. tak, aby v souladu se stavebním zákonem a jeho souvisejícími předpisy mohlo být vydáno povolení odstranění stavby.</w:t>
      </w:r>
      <w:bookmarkStart w:id="2" w:name="_Hlk110515440"/>
    </w:p>
    <w:p w14:paraId="3F61945E" w14:textId="0F26EC73" w:rsidR="0087353F" w:rsidRPr="0087353F" w:rsidRDefault="00BD05DD" w:rsidP="0087353F">
      <w:pPr>
        <w:pStyle w:val="OdstavecSmlouvy"/>
        <w:keepNext/>
        <w:keepLines w:val="0"/>
        <w:widowControl w:val="0"/>
        <w:tabs>
          <w:tab w:val="clear" w:pos="426"/>
          <w:tab w:val="clear" w:pos="1701"/>
        </w:tabs>
        <w:spacing w:before="120" w:after="0"/>
        <w:ind w:left="357"/>
        <w:rPr>
          <w:rFonts w:ascii="Tahoma" w:hAnsi="Tahoma" w:cs="Tahoma"/>
          <w:b/>
          <w:sz w:val="22"/>
          <w:szCs w:val="22"/>
        </w:rPr>
      </w:pPr>
      <w:r>
        <w:rPr>
          <w:rFonts w:ascii="Tahoma" w:hAnsi="Tahoma" w:cs="Tahoma"/>
          <w:b/>
          <w:sz w:val="22"/>
          <w:szCs w:val="22"/>
        </w:rPr>
        <w:t>3</w:t>
      </w:r>
      <w:r w:rsidR="0087353F" w:rsidRPr="0087353F">
        <w:rPr>
          <w:rFonts w:ascii="Tahoma" w:hAnsi="Tahoma" w:cs="Tahoma"/>
          <w:b/>
          <w:sz w:val="22"/>
          <w:szCs w:val="22"/>
        </w:rPr>
        <w:t>. ČÁST DÍLA</w:t>
      </w:r>
    </w:p>
    <w:bookmarkEnd w:id="2"/>
    <w:p w14:paraId="1D85A1B5" w14:textId="77777777" w:rsidR="00A54991" w:rsidRPr="00080BAF" w:rsidRDefault="00A54991" w:rsidP="00AA2B28">
      <w:pPr>
        <w:pStyle w:val="Smlouva-eslo"/>
        <w:keepNext/>
        <w:widowControl/>
        <w:numPr>
          <w:ilvl w:val="1"/>
          <w:numId w:val="14"/>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Projektová dokumentace pro provádění stavby</w:t>
      </w:r>
      <w:r w:rsidR="00271C89">
        <w:rPr>
          <w:rFonts w:ascii="Tahoma" w:hAnsi="Tahoma" w:cs="Tahoma"/>
          <w:b/>
          <w:bCs/>
          <w:sz w:val="22"/>
          <w:szCs w:val="22"/>
        </w:rPr>
        <w:t xml:space="preserve"> (dále </w:t>
      </w:r>
      <w:r w:rsidR="004634B1">
        <w:rPr>
          <w:rFonts w:ascii="Tahoma" w:hAnsi="Tahoma" w:cs="Tahoma"/>
          <w:b/>
          <w:bCs/>
          <w:sz w:val="22"/>
          <w:szCs w:val="22"/>
        </w:rPr>
        <w:t>také jako</w:t>
      </w:r>
      <w:r w:rsidR="00271C89">
        <w:rPr>
          <w:rFonts w:ascii="Tahoma" w:hAnsi="Tahoma" w:cs="Tahoma"/>
          <w:b/>
          <w:bCs/>
          <w:sz w:val="22"/>
          <w:szCs w:val="22"/>
        </w:rPr>
        <w:t xml:space="preserve"> „DPS“)</w:t>
      </w:r>
    </w:p>
    <w:p w14:paraId="2A996224" w14:textId="05160552" w:rsidR="00A54991" w:rsidRDefault="00B714A8"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zpracování p</w:t>
      </w:r>
      <w:r w:rsidR="00A54991" w:rsidRPr="00080BAF">
        <w:rPr>
          <w:rFonts w:ascii="Tahoma" w:hAnsi="Tahoma" w:cs="Tahoma"/>
          <w:sz w:val="22"/>
          <w:szCs w:val="22"/>
        </w:rPr>
        <w:t>rojektov</w:t>
      </w:r>
      <w:r>
        <w:rPr>
          <w:rFonts w:ascii="Tahoma" w:hAnsi="Tahoma" w:cs="Tahoma"/>
          <w:sz w:val="22"/>
          <w:szCs w:val="22"/>
        </w:rPr>
        <w:t>é</w:t>
      </w:r>
      <w:r w:rsidR="00A54991" w:rsidRPr="00080BAF">
        <w:rPr>
          <w:rFonts w:ascii="Tahoma" w:hAnsi="Tahoma" w:cs="Tahoma"/>
          <w:sz w:val="22"/>
          <w:szCs w:val="22"/>
        </w:rPr>
        <w:t xml:space="preserve"> dokumentace</w:t>
      </w:r>
      <w:r>
        <w:rPr>
          <w:rFonts w:ascii="Tahoma" w:hAnsi="Tahoma" w:cs="Tahoma"/>
          <w:sz w:val="22"/>
          <w:szCs w:val="22"/>
        </w:rPr>
        <w:t>, která</w:t>
      </w:r>
      <w:r w:rsidR="001555D5">
        <w:rPr>
          <w:rFonts w:ascii="Tahoma" w:hAnsi="Tahoma" w:cs="Tahoma"/>
          <w:sz w:val="22"/>
          <w:szCs w:val="22"/>
        </w:rPr>
        <w:t xml:space="preserve"> </w:t>
      </w:r>
      <w:r w:rsidR="00A54991" w:rsidRPr="00080BAF">
        <w:rPr>
          <w:rFonts w:ascii="Tahoma" w:hAnsi="Tahoma" w:cs="Tahoma"/>
          <w:sz w:val="22"/>
          <w:szCs w:val="22"/>
        </w:rPr>
        <w:t xml:space="preserve">bude obsahovat veškeré náležitosti </w:t>
      </w:r>
      <w:r w:rsidR="00A54991" w:rsidRPr="00BD05DD">
        <w:rPr>
          <w:rFonts w:ascii="Tahoma" w:hAnsi="Tahoma" w:cs="Tahoma"/>
          <w:sz w:val="22"/>
          <w:szCs w:val="22"/>
        </w:rPr>
        <w:t>stanovené</w:t>
      </w:r>
      <w:r w:rsidR="00201D96" w:rsidRPr="00BD05DD">
        <w:rPr>
          <w:rFonts w:ascii="Tahoma" w:hAnsi="Tahoma" w:cs="Tahoma"/>
          <w:sz w:val="22"/>
          <w:szCs w:val="22"/>
        </w:rPr>
        <w:t xml:space="preserve"> vyhláškou č.</w:t>
      </w:r>
      <w:r w:rsidR="003D7ACC">
        <w:rPr>
          <w:rFonts w:ascii="Tahoma" w:hAnsi="Tahoma" w:cs="Tahoma"/>
          <w:sz w:val="22"/>
          <w:szCs w:val="22"/>
        </w:rPr>
        <w:t> </w:t>
      </w:r>
      <w:r w:rsidR="001B6D42">
        <w:rPr>
          <w:rFonts w:ascii="Tahoma" w:hAnsi="Tahoma" w:cs="Tahoma"/>
          <w:sz w:val="22"/>
          <w:szCs w:val="22"/>
        </w:rPr>
        <w:t>131</w:t>
      </w:r>
      <w:r w:rsidR="00201D96" w:rsidRPr="00BD05DD">
        <w:rPr>
          <w:rFonts w:ascii="Tahoma" w:hAnsi="Tahoma" w:cs="Tahoma"/>
          <w:sz w:val="22"/>
          <w:szCs w:val="22"/>
        </w:rPr>
        <w:t>/20</w:t>
      </w:r>
      <w:r w:rsidR="001B6D42">
        <w:rPr>
          <w:rFonts w:ascii="Tahoma" w:hAnsi="Tahoma" w:cs="Tahoma"/>
          <w:sz w:val="22"/>
          <w:szCs w:val="22"/>
        </w:rPr>
        <w:t>24</w:t>
      </w:r>
      <w:r w:rsidR="003D7ACC">
        <w:rPr>
          <w:rFonts w:ascii="Tahoma" w:hAnsi="Tahoma" w:cs="Tahoma"/>
          <w:sz w:val="22"/>
          <w:szCs w:val="22"/>
        </w:rPr>
        <w:t> </w:t>
      </w:r>
      <w:r w:rsidR="00201D96" w:rsidRPr="00BD05DD">
        <w:rPr>
          <w:rFonts w:ascii="Tahoma" w:hAnsi="Tahoma" w:cs="Tahoma"/>
          <w:sz w:val="22"/>
          <w:szCs w:val="22"/>
        </w:rPr>
        <w:t>Sb</w:t>
      </w:r>
      <w:r w:rsidR="00BD05DD" w:rsidRPr="00BD05DD">
        <w:rPr>
          <w:rFonts w:ascii="Tahoma" w:hAnsi="Tahoma" w:cs="Tahoma"/>
          <w:sz w:val="22"/>
          <w:szCs w:val="22"/>
        </w:rPr>
        <w:t xml:space="preserve">., </w:t>
      </w:r>
      <w:r w:rsidR="00A54991" w:rsidRPr="00591C27">
        <w:rPr>
          <w:rFonts w:ascii="Tahoma" w:hAnsi="Tahoma" w:cs="Tahoma"/>
          <w:sz w:val="22"/>
          <w:szCs w:val="22"/>
        </w:rPr>
        <w:t>stavebním zákonem</w:t>
      </w:r>
      <w:r w:rsidR="00A54991" w:rsidRPr="00201D96">
        <w:rPr>
          <w:rFonts w:ascii="Tahoma" w:hAnsi="Tahoma" w:cs="Tahoma"/>
          <w:sz w:val="22"/>
          <w:szCs w:val="22"/>
        </w:rPr>
        <w:t xml:space="preserve"> a</w:t>
      </w:r>
      <w:r w:rsidR="00A54991" w:rsidRPr="00080BAF">
        <w:rPr>
          <w:rFonts w:ascii="Tahoma" w:hAnsi="Tahoma" w:cs="Tahoma"/>
          <w:sz w:val="22"/>
          <w:szCs w:val="22"/>
        </w:rPr>
        <w:t xml:space="preserve"> </w:t>
      </w:r>
      <w:r w:rsidR="00823352">
        <w:rPr>
          <w:rFonts w:ascii="Tahoma" w:hAnsi="Tahoma" w:cs="Tahoma"/>
          <w:sz w:val="22"/>
          <w:szCs w:val="22"/>
        </w:rPr>
        <w:t xml:space="preserve">jeho </w:t>
      </w:r>
      <w:r w:rsidR="00A54991" w:rsidRPr="00080BAF">
        <w:rPr>
          <w:rFonts w:ascii="Tahoma" w:hAnsi="Tahoma" w:cs="Tahoma"/>
          <w:sz w:val="22"/>
          <w:szCs w:val="22"/>
        </w:rPr>
        <w:t>souvisejícími předpisy</w:t>
      </w:r>
      <w:r w:rsidR="00201D96">
        <w:rPr>
          <w:rFonts w:ascii="Tahoma" w:hAnsi="Tahoma" w:cs="Tahoma"/>
          <w:sz w:val="22"/>
          <w:szCs w:val="22"/>
        </w:rPr>
        <w:t>.</w:t>
      </w:r>
      <w:r w:rsidR="00A54991" w:rsidRPr="00080BAF">
        <w:rPr>
          <w:rFonts w:ascii="Tahoma" w:hAnsi="Tahoma" w:cs="Tahoma"/>
          <w:sz w:val="22"/>
          <w:szCs w:val="22"/>
        </w:rPr>
        <w:t xml:space="preserve"> Dále bude obsahovat kompletní dokladovou část obsahující veškerá vyjádření a rozhodnutí příslušných orgánů a organizací </w:t>
      </w:r>
      <w:r w:rsidR="00A54991" w:rsidRPr="00080BAF">
        <w:rPr>
          <w:rFonts w:ascii="Tahoma" w:hAnsi="Tahoma" w:cs="Tahoma"/>
          <w:sz w:val="22"/>
          <w:szCs w:val="22"/>
        </w:rPr>
        <w:lastRenderedPageBreak/>
        <w:t xml:space="preserve">pověřených výkonem státní správy a ostatních účastníků správních řízení včetně správců </w:t>
      </w:r>
      <w:r w:rsidR="00F828A6">
        <w:rPr>
          <w:rFonts w:ascii="Tahoma" w:hAnsi="Tahoma" w:cs="Tahoma"/>
          <w:sz w:val="22"/>
          <w:szCs w:val="22"/>
        </w:rPr>
        <w:t>dopravní a</w:t>
      </w:r>
      <w:r w:rsidR="00A54991" w:rsidRPr="00080BAF">
        <w:rPr>
          <w:rFonts w:ascii="Tahoma" w:hAnsi="Tahoma" w:cs="Tahoma"/>
          <w:sz w:val="22"/>
          <w:szCs w:val="22"/>
        </w:rPr>
        <w:t xml:space="preserve"> technické infrastruktury.</w:t>
      </w:r>
    </w:p>
    <w:p w14:paraId="6DE30988" w14:textId="25CCAB8B" w:rsidR="006906B5" w:rsidRPr="00080BAF" w:rsidRDefault="006906B5"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Předmětem bude návrh vnější povrchové úpravy štítové fasády a komínu v místě, kde byl ke komínu ve štítu učebního pavilonu umístěn odstraňovaný objekt kotelny.</w:t>
      </w:r>
      <w:r w:rsidR="008A6F0F">
        <w:rPr>
          <w:rFonts w:ascii="Tahoma" w:hAnsi="Tahoma" w:cs="Tahoma"/>
          <w:sz w:val="22"/>
          <w:szCs w:val="22"/>
        </w:rPr>
        <w:t xml:space="preserve"> </w:t>
      </w:r>
      <w:r w:rsidR="00965FED">
        <w:rPr>
          <w:rFonts w:ascii="Tahoma" w:hAnsi="Tahoma" w:cs="Tahoma"/>
          <w:sz w:val="22"/>
          <w:szCs w:val="22"/>
        </w:rPr>
        <w:t xml:space="preserve">V místě demolice stávajícího objektu bude </w:t>
      </w:r>
      <w:r w:rsidR="0072728B">
        <w:rPr>
          <w:rFonts w:ascii="Tahoma" w:hAnsi="Tahoma" w:cs="Tahoma"/>
          <w:sz w:val="22"/>
          <w:szCs w:val="22"/>
        </w:rPr>
        <w:t>plocha následně zatravněna.</w:t>
      </w:r>
    </w:p>
    <w:p w14:paraId="5956BA32" w14:textId="77777777" w:rsidR="00797774" w:rsidRPr="00E0485A" w:rsidRDefault="009C1DB9"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zpracována do podrobností nezbytných pro zpracování nabídky pro realizaci stavby dle § 89 až § 95 zákona č. 134/2016 Sb., o zadávání veřejných zakázek</w:t>
      </w:r>
      <w:r w:rsidR="00932476" w:rsidRPr="00224933">
        <w:rPr>
          <w:rFonts w:ascii="Tahoma" w:hAnsi="Tahoma" w:cs="Tahoma"/>
          <w:sz w:val="22"/>
          <w:szCs w:val="22"/>
        </w:rPr>
        <w:t>, ve znění pozdějších předpisů</w:t>
      </w:r>
      <w:r w:rsidR="00797774" w:rsidRPr="00224933">
        <w:rPr>
          <w:rFonts w:ascii="Tahoma" w:hAnsi="Tahoma" w:cs="Tahoma"/>
          <w:sz w:val="22"/>
          <w:szCs w:val="22"/>
        </w:rPr>
        <w:t xml:space="preserve"> (dále</w:t>
      </w:r>
      <w:r w:rsidR="00797774" w:rsidRPr="00E0485A">
        <w:rPr>
          <w:rFonts w:ascii="Tahoma" w:hAnsi="Tahoma" w:cs="Tahoma"/>
          <w:sz w:val="22"/>
          <w:szCs w:val="22"/>
        </w:rPr>
        <w:t xml:space="preserve"> jen „zákon č. 134/2016 Sb.“) a </w:t>
      </w:r>
      <w:r w:rsidR="00E702FB" w:rsidRPr="00E0485A">
        <w:rPr>
          <w:rFonts w:ascii="Tahoma" w:hAnsi="Tahoma" w:cs="Tahoma"/>
          <w:sz w:val="22"/>
          <w:szCs w:val="22"/>
        </w:rPr>
        <w:t xml:space="preserve">v rozsahu a struktuře </w:t>
      </w:r>
      <w:r w:rsidR="00797774" w:rsidRPr="00E0485A">
        <w:rPr>
          <w:rFonts w:ascii="Tahoma" w:hAnsi="Tahoma" w:cs="Tahoma"/>
          <w:sz w:val="22"/>
          <w:szCs w:val="22"/>
        </w:rPr>
        <w:t>dle vyhlášky č.</w:t>
      </w:r>
      <w:r w:rsidR="00EE006C" w:rsidRPr="00E0485A">
        <w:rPr>
          <w:rFonts w:ascii="Tahoma" w:hAnsi="Tahoma" w:cs="Tahoma"/>
          <w:sz w:val="22"/>
          <w:szCs w:val="22"/>
        </w:rPr>
        <w:t> </w:t>
      </w:r>
      <w:r w:rsidR="00797774" w:rsidRPr="00E0485A">
        <w:rPr>
          <w:rFonts w:ascii="Tahoma" w:hAnsi="Tahoma" w:cs="Tahoma"/>
          <w:sz w:val="22"/>
          <w:szCs w:val="22"/>
        </w:rPr>
        <w:t>169/2016</w:t>
      </w:r>
      <w:r w:rsidR="00EE006C" w:rsidRPr="00E0485A">
        <w:rPr>
          <w:rFonts w:ascii="Tahoma" w:hAnsi="Tahoma" w:cs="Tahoma"/>
          <w:sz w:val="22"/>
          <w:szCs w:val="22"/>
        </w:rPr>
        <w:t> </w:t>
      </w:r>
      <w:r w:rsidR="00797774" w:rsidRPr="00E0485A">
        <w:rPr>
          <w:rFonts w:ascii="Tahoma" w:hAnsi="Tahoma" w:cs="Tahoma"/>
          <w:sz w:val="22"/>
          <w:szCs w:val="22"/>
        </w:rPr>
        <w:t>Sb., o</w:t>
      </w:r>
      <w:r w:rsidR="00EE006C" w:rsidRPr="00E0485A">
        <w:rPr>
          <w:rFonts w:ascii="Tahoma" w:hAnsi="Tahoma" w:cs="Tahoma"/>
          <w:sz w:val="22"/>
          <w:szCs w:val="22"/>
        </w:rPr>
        <w:t> </w:t>
      </w:r>
      <w:r w:rsidR="00797774" w:rsidRPr="00E0485A">
        <w:rPr>
          <w:rFonts w:ascii="Tahoma" w:hAnsi="Tahoma" w:cs="Tahoma"/>
          <w:sz w:val="22"/>
          <w:szCs w:val="22"/>
        </w:rPr>
        <w:t>stanovení rozsahu dokumentace veřejné zakázky na stavební práce a</w:t>
      </w:r>
      <w:r w:rsidR="00EE006C" w:rsidRPr="00E0485A">
        <w:rPr>
          <w:rFonts w:ascii="Tahoma" w:hAnsi="Tahoma" w:cs="Tahoma"/>
          <w:sz w:val="22"/>
          <w:szCs w:val="22"/>
        </w:rPr>
        <w:t> </w:t>
      </w:r>
      <w:r w:rsidR="00797774" w:rsidRPr="00E0485A">
        <w:rPr>
          <w:rFonts w:ascii="Tahoma" w:hAnsi="Tahoma" w:cs="Tahoma"/>
          <w:sz w:val="22"/>
          <w:szCs w:val="22"/>
        </w:rPr>
        <w:t>soupisu stavebních prací, dodávek a služeb s výkazem výměr</w:t>
      </w:r>
      <w:r w:rsidR="00ED29B6">
        <w:rPr>
          <w:rFonts w:ascii="Tahoma" w:hAnsi="Tahoma" w:cs="Tahoma"/>
          <w:sz w:val="22"/>
          <w:szCs w:val="22"/>
        </w:rPr>
        <w:t>, ve znění pozdějších předpisů</w:t>
      </w:r>
      <w:r w:rsidR="00591C27">
        <w:rPr>
          <w:rFonts w:ascii="Tahoma" w:hAnsi="Tahoma" w:cs="Tahoma"/>
          <w:sz w:val="22"/>
          <w:szCs w:val="22"/>
        </w:rPr>
        <w:t xml:space="preserve"> </w:t>
      </w:r>
      <w:r w:rsidR="00797774" w:rsidRPr="00E0485A">
        <w:rPr>
          <w:rFonts w:ascii="Tahoma" w:hAnsi="Tahoma" w:cs="Tahoma"/>
          <w:sz w:val="22"/>
          <w:szCs w:val="22"/>
        </w:rPr>
        <w:t>(dále jen „</w:t>
      </w:r>
      <w:r w:rsidR="000753A1">
        <w:rPr>
          <w:rFonts w:ascii="Tahoma" w:hAnsi="Tahoma" w:cs="Tahoma"/>
          <w:sz w:val="22"/>
          <w:szCs w:val="22"/>
        </w:rPr>
        <w:t>vyhláška č. 169/2016 Sb.</w:t>
      </w:r>
      <w:r w:rsidR="00797774" w:rsidRPr="00E0485A">
        <w:rPr>
          <w:rFonts w:ascii="Tahoma" w:hAnsi="Tahoma" w:cs="Tahoma"/>
          <w:sz w:val="22"/>
          <w:szCs w:val="22"/>
        </w:rPr>
        <w:t>“).</w:t>
      </w:r>
    </w:p>
    <w:p w14:paraId="6F31F610" w14:textId="0C6AC1B8" w:rsidR="00FE2669" w:rsidRPr="00FE2669"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obsahovat dokumentaci </w:t>
      </w:r>
      <w:r w:rsidR="00FE2669">
        <w:rPr>
          <w:rFonts w:ascii="Tahoma" w:hAnsi="Tahoma" w:cs="Tahoma"/>
          <w:sz w:val="22"/>
          <w:szCs w:val="22"/>
        </w:rPr>
        <w:t xml:space="preserve">všech </w:t>
      </w:r>
      <w:r w:rsidR="00797774" w:rsidRPr="00E0485A">
        <w:rPr>
          <w:rFonts w:ascii="Tahoma" w:hAnsi="Tahoma" w:cs="Tahoma"/>
          <w:sz w:val="22"/>
          <w:szCs w:val="22"/>
        </w:rPr>
        <w:t>stavebních</w:t>
      </w:r>
      <w:r w:rsidR="00FE2669">
        <w:rPr>
          <w:rFonts w:ascii="Tahoma" w:hAnsi="Tahoma" w:cs="Tahoma"/>
          <w:sz w:val="22"/>
          <w:szCs w:val="22"/>
        </w:rPr>
        <w:t xml:space="preserve"> a inženýrských</w:t>
      </w:r>
      <w:r w:rsidR="00797774" w:rsidRPr="00E0485A">
        <w:rPr>
          <w:rFonts w:ascii="Tahoma" w:hAnsi="Tahoma" w:cs="Tahoma"/>
          <w:sz w:val="22"/>
          <w:szCs w:val="22"/>
        </w:rPr>
        <w:t xml:space="preserve"> objektů a provozních souborů</w:t>
      </w:r>
      <w:r w:rsidR="00FE2669">
        <w:rPr>
          <w:rFonts w:ascii="Tahoma" w:hAnsi="Tahoma" w:cs="Tahoma"/>
          <w:sz w:val="22"/>
          <w:szCs w:val="22"/>
        </w:rPr>
        <w:t xml:space="preserve">, </w:t>
      </w:r>
      <w:r w:rsidR="00FE2669" w:rsidRPr="00FE2669">
        <w:rPr>
          <w:rFonts w:ascii="Tahoma" w:hAnsi="Tahoma" w:cs="Tahoma"/>
          <w:sz w:val="22"/>
          <w:szCs w:val="22"/>
        </w:rPr>
        <w:t xml:space="preserve">a to ve shodné struktuře a členění </w:t>
      </w:r>
      <w:r w:rsidR="00FE2669">
        <w:rPr>
          <w:rFonts w:ascii="Tahoma" w:hAnsi="Tahoma" w:cs="Tahoma"/>
          <w:sz w:val="22"/>
          <w:szCs w:val="22"/>
        </w:rPr>
        <w:t>dle</w:t>
      </w:r>
      <w:r w:rsidR="00FE2669" w:rsidRPr="00FE2669">
        <w:rPr>
          <w:rFonts w:ascii="Tahoma" w:hAnsi="Tahoma" w:cs="Tahoma"/>
          <w:sz w:val="22"/>
          <w:szCs w:val="22"/>
        </w:rPr>
        <w:t> předchozí</w:t>
      </w:r>
      <w:r w:rsidR="00BD05DD">
        <w:rPr>
          <w:rFonts w:ascii="Tahoma" w:hAnsi="Tahoma" w:cs="Tahoma"/>
          <w:sz w:val="22"/>
          <w:szCs w:val="22"/>
        </w:rPr>
        <w:t>ho</w:t>
      </w:r>
      <w:r w:rsidR="00FE2669" w:rsidRPr="00FE2669">
        <w:rPr>
          <w:rFonts w:ascii="Tahoma" w:hAnsi="Tahoma" w:cs="Tahoma"/>
          <w:sz w:val="22"/>
          <w:szCs w:val="22"/>
        </w:rPr>
        <w:t xml:space="preserve"> stup</w:t>
      </w:r>
      <w:r w:rsidR="00BD05DD">
        <w:rPr>
          <w:rFonts w:ascii="Tahoma" w:hAnsi="Tahoma" w:cs="Tahoma"/>
          <w:sz w:val="22"/>
          <w:szCs w:val="22"/>
        </w:rPr>
        <w:t>ně</w:t>
      </w:r>
      <w:r w:rsidR="00FE2669" w:rsidRPr="00FE2669">
        <w:rPr>
          <w:rFonts w:ascii="Tahoma" w:hAnsi="Tahoma" w:cs="Tahoma"/>
          <w:sz w:val="22"/>
          <w:szCs w:val="22"/>
        </w:rPr>
        <w:t xml:space="preserve"> projektové dokumentace.</w:t>
      </w:r>
    </w:p>
    <w:p w14:paraId="6AB9C536" w14:textId="0C452858" w:rsidR="009740DC"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w:t>
      </w:r>
      <w:r w:rsidR="004F0241">
        <w:rPr>
          <w:rFonts w:ascii="Tahoma" w:hAnsi="Tahoma" w:cs="Tahoma"/>
          <w:sz w:val="22"/>
          <w:szCs w:val="22"/>
        </w:rPr>
        <w:t>ále</w:t>
      </w:r>
      <w:r w:rsidR="00FE2669" w:rsidRPr="00FE2669">
        <w:rPr>
          <w:rFonts w:ascii="Tahoma" w:hAnsi="Tahoma" w:cs="Tahoma"/>
          <w:sz w:val="22"/>
          <w:szCs w:val="22"/>
        </w:rPr>
        <w:t xml:space="preserve"> </w:t>
      </w:r>
      <w:r>
        <w:rPr>
          <w:rFonts w:ascii="Tahoma" w:hAnsi="Tahoma" w:cs="Tahoma"/>
          <w:sz w:val="22"/>
          <w:szCs w:val="22"/>
        </w:rPr>
        <w:t xml:space="preserve">bude </w:t>
      </w:r>
      <w:r w:rsidR="00FE2669" w:rsidRPr="00FE2669">
        <w:rPr>
          <w:rFonts w:ascii="Tahoma" w:hAnsi="Tahoma" w:cs="Tahoma"/>
          <w:sz w:val="22"/>
          <w:szCs w:val="22"/>
        </w:rPr>
        <w:t xml:space="preserve">obsahovat soupis </w:t>
      </w:r>
      <w:r w:rsidR="00414A25">
        <w:rPr>
          <w:rFonts w:ascii="Tahoma" w:hAnsi="Tahoma" w:cs="Tahoma"/>
          <w:sz w:val="22"/>
          <w:szCs w:val="22"/>
        </w:rPr>
        <w:t xml:space="preserve">oceněný i neoceněný </w:t>
      </w:r>
      <w:r w:rsidR="00FE2669" w:rsidRPr="00FE2669">
        <w:rPr>
          <w:rFonts w:ascii="Tahoma" w:hAnsi="Tahoma" w:cs="Tahoma"/>
          <w:sz w:val="22"/>
          <w:szCs w:val="22"/>
        </w:rPr>
        <w:t xml:space="preserve">stavebních prací, dodávek a služeb s výkazem výměr (dále jen „soupis prací“) zpracovaný dle vyhlášky č. 169/2016 Sb. Soupis prací bude členěný dle jednotlivých stavebních </w:t>
      </w:r>
      <w:r w:rsidR="00B72479">
        <w:rPr>
          <w:rFonts w:ascii="Tahoma" w:hAnsi="Tahoma" w:cs="Tahoma"/>
          <w:sz w:val="22"/>
          <w:szCs w:val="22"/>
        </w:rPr>
        <w:t>(vč. demolice)</w:t>
      </w:r>
      <w:r w:rsidR="001F27AF">
        <w:rPr>
          <w:rFonts w:ascii="Tahoma" w:hAnsi="Tahoma" w:cs="Tahoma"/>
          <w:sz w:val="22"/>
          <w:szCs w:val="22"/>
        </w:rPr>
        <w:t xml:space="preserve"> </w:t>
      </w:r>
      <w:r w:rsidR="00FE2669" w:rsidRPr="00FE2669">
        <w:rPr>
          <w:rFonts w:ascii="Tahoma" w:hAnsi="Tahoma" w:cs="Tahoma"/>
          <w:sz w:val="22"/>
          <w:szCs w:val="22"/>
        </w:rPr>
        <w:t xml:space="preserve">a inženýrských objektů a provozních souborů v členění podle </w:t>
      </w:r>
      <w:r>
        <w:rPr>
          <w:rFonts w:ascii="Tahoma" w:hAnsi="Tahoma" w:cs="Tahoma"/>
          <w:sz w:val="22"/>
          <w:szCs w:val="22"/>
        </w:rPr>
        <w:t>DPS</w:t>
      </w:r>
      <w:r w:rsidR="00FE2669" w:rsidRPr="00FE2669">
        <w:rPr>
          <w:rFonts w:ascii="Tahoma" w:hAnsi="Tahoma" w:cs="Tahoma"/>
          <w:sz w:val="22"/>
          <w:szCs w:val="22"/>
        </w:rPr>
        <w:t xml:space="preserve"> a také tzv. vedlejších a </w:t>
      </w:r>
      <w:r w:rsidR="001F12A8">
        <w:rPr>
          <w:rFonts w:ascii="Tahoma" w:hAnsi="Tahoma" w:cs="Tahoma"/>
          <w:sz w:val="22"/>
          <w:szCs w:val="22"/>
        </w:rPr>
        <w:t>ostatních nákladů.</w:t>
      </w:r>
    </w:p>
    <w:p w14:paraId="6E5ED1E9" w14:textId="2C516C12" w:rsidR="001F27AF" w:rsidRDefault="001F27AF"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Do soupisu prací bude tak zahrnut samostatným stavebním objektem i soupis prací demolicí.</w:t>
      </w:r>
    </w:p>
    <w:p w14:paraId="6F489CF6" w14:textId="21FCBF2A" w:rsidR="00521520" w:rsidRPr="00F60DDA" w:rsidRDefault="00521520" w:rsidP="00B50C8D">
      <w:pPr>
        <w:pStyle w:val="Smlouva-eslo"/>
        <w:spacing w:before="60"/>
        <w:ind w:left="924"/>
        <w:rPr>
          <w:rFonts w:ascii="Tahoma" w:hAnsi="Tahoma" w:cs="Tahoma"/>
          <w:i/>
          <w:color w:val="FF0000"/>
          <w:sz w:val="22"/>
          <w:szCs w:val="22"/>
        </w:rPr>
      </w:pPr>
      <w:r w:rsidRPr="00521520">
        <w:rPr>
          <w:rFonts w:ascii="Tahoma" w:hAnsi="Tahoma" w:cs="Tahoma"/>
          <w:sz w:val="22"/>
          <w:szCs w:val="22"/>
        </w:rPr>
        <w:t>Projektované stavební práce a dodávky v oceněném soupisu prací musí být oceněny dle některé platné standardizované cenové soustavy v její aktuální cenové úrovni platné v době zpracování</w:t>
      </w:r>
      <w:r w:rsidR="00BF6F39">
        <w:rPr>
          <w:rFonts w:ascii="Tahoma" w:hAnsi="Tahoma" w:cs="Tahoma"/>
          <w:sz w:val="22"/>
          <w:szCs w:val="22"/>
        </w:rPr>
        <w:t xml:space="preserve">, a to buď </w:t>
      </w:r>
      <w:r w:rsidR="00DE0E04">
        <w:rPr>
          <w:rFonts w:ascii="Tahoma" w:hAnsi="Tahoma" w:cs="Tahoma"/>
          <w:sz w:val="22"/>
          <w:szCs w:val="22"/>
        </w:rPr>
        <w:t xml:space="preserve">RTS, ÚRS nebo </w:t>
      </w:r>
      <w:r w:rsidR="00F73B50">
        <w:rPr>
          <w:rFonts w:ascii="Tahoma" w:hAnsi="Tahoma" w:cs="Tahoma"/>
          <w:sz w:val="22"/>
          <w:szCs w:val="22"/>
        </w:rPr>
        <w:t>OTSKP</w:t>
      </w:r>
      <w:r w:rsidRPr="00521520">
        <w:rPr>
          <w:rFonts w:ascii="Tahoma" w:hAnsi="Tahoma" w:cs="Tahoma"/>
          <w:sz w:val="22"/>
          <w:szCs w:val="22"/>
        </w:rPr>
        <w:t xml:space="preserve">. </w:t>
      </w:r>
      <w:r w:rsidR="005C761B">
        <w:rPr>
          <w:rFonts w:ascii="Tahoma" w:hAnsi="Tahoma" w:cs="Tahoma"/>
          <w:sz w:val="22"/>
          <w:szCs w:val="22"/>
        </w:rPr>
        <w:t xml:space="preserve">Uvedené </w:t>
      </w:r>
      <w:r w:rsidRPr="00521520">
        <w:rPr>
          <w:rFonts w:ascii="Tahoma" w:hAnsi="Tahoma" w:cs="Tahoma"/>
          <w:sz w:val="22"/>
          <w:szCs w:val="22"/>
        </w:rPr>
        <w:t>standardizovan</w:t>
      </w:r>
      <w:r w:rsidR="003D1207">
        <w:rPr>
          <w:rFonts w:ascii="Tahoma" w:hAnsi="Tahoma" w:cs="Tahoma"/>
          <w:sz w:val="22"/>
          <w:szCs w:val="22"/>
        </w:rPr>
        <w:t>é</w:t>
      </w:r>
      <w:r w:rsidRPr="00521520">
        <w:rPr>
          <w:rFonts w:ascii="Tahoma" w:hAnsi="Tahoma" w:cs="Tahoma"/>
          <w:sz w:val="22"/>
          <w:szCs w:val="22"/>
        </w:rPr>
        <w:t xml:space="preserve"> cenov</w:t>
      </w:r>
      <w:r w:rsidR="003D1207">
        <w:rPr>
          <w:rFonts w:ascii="Tahoma" w:hAnsi="Tahoma" w:cs="Tahoma"/>
          <w:sz w:val="22"/>
          <w:szCs w:val="22"/>
        </w:rPr>
        <w:t>é</w:t>
      </w:r>
      <w:r w:rsidRPr="00521520">
        <w:rPr>
          <w:rFonts w:ascii="Tahoma" w:hAnsi="Tahoma" w:cs="Tahoma"/>
          <w:sz w:val="22"/>
          <w:szCs w:val="22"/>
        </w:rPr>
        <w:t xml:space="preserve"> soustav</w:t>
      </w:r>
      <w:r w:rsidR="003D1207">
        <w:rPr>
          <w:rFonts w:ascii="Tahoma" w:hAnsi="Tahoma" w:cs="Tahoma"/>
          <w:sz w:val="22"/>
          <w:szCs w:val="22"/>
        </w:rPr>
        <w:t>y</w:t>
      </w:r>
      <w:r w:rsidRPr="00521520">
        <w:rPr>
          <w:rFonts w:ascii="Tahoma" w:hAnsi="Tahoma" w:cs="Tahoma"/>
          <w:sz w:val="22"/>
          <w:szCs w:val="22"/>
        </w:rPr>
        <w:t xml:space="preserve"> (standardizovaný ceník stavebních prací) vycház</w:t>
      </w:r>
      <w:r w:rsidR="00594D69">
        <w:rPr>
          <w:rFonts w:ascii="Tahoma" w:hAnsi="Tahoma" w:cs="Tahoma"/>
          <w:sz w:val="22"/>
          <w:szCs w:val="22"/>
        </w:rPr>
        <w:t>í</w:t>
      </w:r>
      <w:r w:rsidR="003D7ACC">
        <w:rPr>
          <w:rFonts w:ascii="Tahoma" w:hAnsi="Tahoma" w:cs="Tahoma"/>
          <w:sz w:val="22"/>
          <w:szCs w:val="22"/>
        </w:rPr>
        <w:t xml:space="preserve"> </w:t>
      </w:r>
      <w:r w:rsidRPr="00521520">
        <w:rPr>
          <w:rFonts w:ascii="Tahoma" w:hAnsi="Tahoma" w:cs="Tahoma"/>
          <w:sz w:val="22"/>
          <w:szCs w:val="22"/>
        </w:rPr>
        <w:t>z</w:t>
      </w:r>
      <w:r w:rsidR="003D7ACC">
        <w:rPr>
          <w:rFonts w:ascii="Tahoma" w:hAnsi="Tahoma" w:cs="Tahoma"/>
          <w:sz w:val="22"/>
          <w:szCs w:val="22"/>
        </w:rPr>
        <w:t> </w:t>
      </w:r>
      <w:r w:rsidRPr="00521520">
        <w:rPr>
          <w:rFonts w:ascii="Tahoma" w:hAnsi="Tahoma" w:cs="Tahoma"/>
          <w:sz w:val="22"/>
          <w:szCs w:val="22"/>
        </w:rPr>
        <w:t xml:space="preserve">obecně přijatelných principů a transparentního základu a </w:t>
      </w:r>
      <w:r w:rsidR="00594D69">
        <w:rPr>
          <w:rFonts w:ascii="Tahoma" w:hAnsi="Tahoma" w:cs="Tahoma"/>
          <w:sz w:val="22"/>
          <w:szCs w:val="22"/>
        </w:rPr>
        <w:t>splňují</w:t>
      </w:r>
      <w:r w:rsidR="003D7ACC">
        <w:rPr>
          <w:rFonts w:ascii="Tahoma" w:hAnsi="Tahoma" w:cs="Tahoma"/>
          <w:sz w:val="22"/>
          <w:szCs w:val="22"/>
        </w:rPr>
        <w:t xml:space="preserve"> </w:t>
      </w:r>
      <w:r w:rsidRPr="00521520">
        <w:rPr>
          <w:rFonts w:ascii="Tahoma" w:hAnsi="Tahoma" w:cs="Tahoma"/>
          <w:sz w:val="22"/>
          <w:szCs w:val="22"/>
        </w:rPr>
        <w:t xml:space="preserve">definici cenové soustavy podle § 11 vyhlášky č. 169/2016 Sb. </w:t>
      </w:r>
    </w:p>
    <w:p w14:paraId="4FBA77E3" w14:textId="77777777" w:rsidR="00521520" w:rsidRPr="00FE2669" w:rsidRDefault="00521520" w:rsidP="00521520">
      <w:pPr>
        <w:pStyle w:val="Smlouva-eslo"/>
        <w:widowControl/>
        <w:spacing w:before="60" w:line="240" w:lineRule="auto"/>
        <w:ind w:left="924"/>
        <w:rPr>
          <w:rFonts w:ascii="Tahoma" w:hAnsi="Tahoma" w:cs="Tahoma"/>
          <w:sz w:val="22"/>
          <w:szCs w:val="22"/>
        </w:rPr>
      </w:pPr>
      <w:r w:rsidRPr="00521520">
        <w:rPr>
          <w:rFonts w:ascii="Tahoma" w:hAnsi="Tahoma" w:cs="Tahoma"/>
          <w:sz w:val="22"/>
          <w:szCs w:val="22"/>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3F96164F" w14:textId="77777777" w:rsidR="00D745F5" w:rsidRPr="006B17B7" w:rsidRDefault="00E0485A" w:rsidP="00D745F5">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w:t>
      </w:r>
      <w:r w:rsidR="000D1D4B">
        <w:rPr>
          <w:rFonts w:ascii="Tahoma" w:hAnsi="Tahoma" w:cs="Tahoma"/>
          <w:sz w:val="22"/>
          <w:szCs w:val="22"/>
        </w:rPr>
        <w:t xml:space="preserve">DPS </w:t>
      </w:r>
      <w:r w:rsidRPr="00E0485A">
        <w:rPr>
          <w:rFonts w:ascii="Tahoma" w:hAnsi="Tahoma" w:cs="Tahoma"/>
          <w:sz w:val="22"/>
          <w:szCs w:val="22"/>
        </w:rPr>
        <w:t>nesmí být stanoveny tak, aby určitým dodavatelům bezdůvodně přímo nebo nepřímo zaručovaly konkurenční výhodu nebo vytvářely bezdůvodné překážky hospodářské soutěže.</w:t>
      </w:r>
      <w:r w:rsidR="00D745F5" w:rsidRPr="00D745F5">
        <w:rPr>
          <w:rFonts w:ascii="Tahoma" w:hAnsi="Tahoma" w:cs="Tahoma"/>
          <w:sz w:val="22"/>
          <w:szCs w:val="22"/>
        </w:rPr>
        <w:t xml:space="preserve"> </w:t>
      </w:r>
      <w:r w:rsidR="00D745F5" w:rsidRPr="006B17B7">
        <w:rPr>
          <w:rFonts w:ascii="Tahoma" w:hAnsi="Tahoma" w:cs="Tahoma"/>
          <w:sz w:val="22"/>
          <w:szCs w:val="22"/>
        </w:rPr>
        <w:t xml:space="preserve">Technické podmínky budou v souladu s předpisy a normami České republiky a Evropských společenství v oblasti výstavby a stavebnictví. </w:t>
      </w:r>
      <w:r w:rsidR="00D745F5">
        <w:rPr>
          <w:rFonts w:ascii="Tahoma" w:hAnsi="Tahoma" w:cs="Tahoma"/>
          <w:sz w:val="22"/>
          <w:szCs w:val="22"/>
        </w:rPr>
        <w:t>Tato skutečnost bude potvrzena v o</w:t>
      </w:r>
      <w:r w:rsidR="00D745F5" w:rsidRPr="006B17B7">
        <w:rPr>
          <w:rFonts w:ascii="Tahoma" w:hAnsi="Tahoma" w:cs="Tahoma"/>
          <w:sz w:val="22"/>
          <w:szCs w:val="22"/>
        </w:rPr>
        <w:t>ceněn</w:t>
      </w:r>
      <w:r w:rsidR="00D745F5">
        <w:rPr>
          <w:rFonts w:ascii="Tahoma" w:hAnsi="Tahoma" w:cs="Tahoma"/>
          <w:sz w:val="22"/>
          <w:szCs w:val="22"/>
        </w:rPr>
        <w:t xml:space="preserve">ém </w:t>
      </w:r>
      <w:r w:rsidR="00D745F5" w:rsidRPr="006B17B7">
        <w:rPr>
          <w:rFonts w:ascii="Tahoma" w:hAnsi="Tahoma" w:cs="Tahoma"/>
          <w:sz w:val="22"/>
          <w:szCs w:val="22"/>
        </w:rPr>
        <w:t>soupis</w:t>
      </w:r>
      <w:r w:rsidR="00D745F5">
        <w:rPr>
          <w:rFonts w:ascii="Tahoma" w:hAnsi="Tahoma" w:cs="Tahoma"/>
          <w:sz w:val="22"/>
          <w:szCs w:val="22"/>
        </w:rPr>
        <w:t>u</w:t>
      </w:r>
      <w:r w:rsidR="00D745F5" w:rsidRPr="006B17B7">
        <w:rPr>
          <w:rFonts w:ascii="Tahoma" w:hAnsi="Tahoma" w:cs="Tahoma"/>
          <w:sz w:val="22"/>
          <w:szCs w:val="22"/>
        </w:rPr>
        <w:t xml:space="preserve"> prací </w:t>
      </w:r>
      <w:r w:rsidR="00D745F5">
        <w:rPr>
          <w:rFonts w:ascii="Tahoma" w:hAnsi="Tahoma" w:cs="Tahoma"/>
          <w:sz w:val="22"/>
          <w:szCs w:val="22"/>
        </w:rPr>
        <w:t xml:space="preserve">a podepsána </w:t>
      </w:r>
      <w:r w:rsidR="00D745F5" w:rsidRPr="006B17B7">
        <w:rPr>
          <w:rFonts w:ascii="Tahoma" w:hAnsi="Tahoma" w:cs="Tahoma"/>
          <w:sz w:val="22"/>
          <w:szCs w:val="22"/>
        </w:rPr>
        <w:t>zpracovatelem rozpočtu.</w:t>
      </w:r>
    </w:p>
    <w:p w14:paraId="7BE29C2D" w14:textId="3C11313C" w:rsidR="00D4310E" w:rsidRPr="006B17B7" w:rsidRDefault="00797774" w:rsidP="00A26A58">
      <w:pPr>
        <w:pStyle w:val="Smlouva-eslo"/>
        <w:widowControl/>
        <w:spacing w:before="60" w:line="240" w:lineRule="auto"/>
        <w:ind w:left="924"/>
        <w:rPr>
          <w:rFonts w:ascii="Tahoma" w:hAnsi="Tahoma" w:cs="Tahoma"/>
          <w:sz w:val="22"/>
          <w:szCs w:val="22"/>
        </w:rPr>
      </w:pPr>
      <w:r w:rsidRPr="000D1D4B">
        <w:rPr>
          <w:rFonts w:ascii="Tahoma" w:hAnsi="Tahoma" w:cs="Tahoma"/>
          <w:sz w:val="22"/>
          <w:szCs w:val="22"/>
        </w:rPr>
        <w:t>Soupis prací bud</w:t>
      </w:r>
      <w:r w:rsidR="000133D7">
        <w:rPr>
          <w:rFonts w:ascii="Tahoma" w:hAnsi="Tahoma" w:cs="Tahoma"/>
          <w:sz w:val="22"/>
          <w:szCs w:val="22"/>
        </w:rPr>
        <w:t>e</w:t>
      </w:r>
      <w:r w:rsidRPr="000D1D4B">
        <w:rPr>
          <w:rFonts w:ascii="Tahoma" w:hAnsi="Tahoma" w:cs="Tahoma"/>
          <w:sz w:val="22"/>
          <w:szCs w:val="22"/>
        </w:rPr>
        <w:t xml:space="preserve"> </w:t>
      </w:r>
      <w:r w:rsidR="001F49B7" w:rsidRPr="000D1D4B">
        <w:rPr>
          <w:rFonts w:ascii="Tahoma" w:hAnsi="Tahoma" w:cs="Tahoma"/>
          <w:sz w:val="22"/>
          <w:szCs w:val="22"/>
        </w:rPr>
        <w:t xml:space="preserve">zpracován </w:t>
      </w:r>
      <w:r w:rsidR="00BA6C59">
        <w:rPr>
          <w:rFonts w:ascii="Tahoma" w:hAnsi="Tahoma" w:cs="Tahoma"/>
          <w:sz w:val="22"/>
          <w:szCs w:val="22"/>
        </w:rPr>
        <w:t>pouze</w:t>
      </w:r>
      <w:r w:rsidR="00E702FB" w:rsidRPr="000D1D4B">
        <w:rPr>
          <w:rFonts w:ascii="Tahoma" w:hAnsi="Tahoma" w:cs="Tahoma"/>
          <w:sz w:val="22"/>
          <w:szCs w:val="22"/>
        </w:rPr>
        <w:t xml:space="preserve"> v elektronické podobě</w:t>
      </w:r>
      <w:r w:rsidRPr="000D1D4B">
        <w:rPr>
          <w:rFonts w:ascii="Tahoma" w:hAnsi="Tahoma" w:cs="Tahoma"/>
          <w:sz w:val="22"/>
          <w:szCs w:val="22"/>
        </w:rPr>
        <w:t>.</w:t>
      </w:r>
    </w:p>
    <w:p w14:paraId="3F8E757D" w14:textId="6C77B8A6" w:rsidR="00B2790C" w:rsidRDefault="00B2790C" w:rsidP="00B2790C">
      <w:pPr>
        <w:pStyle w:val="Smlouva-eslo"/>
        <w:widowControl/>
        <w:spacing w:before="60" w:line="240" w:lineRule="auto"/>
        <w:ind w:left="924"/>
        <w:rPr>
          <w:rFonts w:ascii="Tahoma" w:hAnsi="Tahoma" w:cs="Tahoma"/>
          <w:sz w:val="22"/>
          <w:szCs w:val="22"/>
        </w:rPr>
      </w:pPr>
      <w:bookmarkStart w:id="3"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sidR="00606C16">
        <w:rPr>
          <w:rFonts w:ascii="Tahoma" w:hAnsi="Tahoma" w:cs="Tahoma"/>
          <w:sz w:val="22"/>
          <w:szCs w:val="22"/>
        </w:rPr>
        <w:t xml:space="preserve"> (minimální časovou jednotkou bude </w:t>
      </w:r>
      <w:r w:rsidR="00606C16" w:rsidRPr="00B50C8D">
        <w:rPr>
          <w:rFonts w:ascii="Tahoma" w:hAnsi="Tahoma" w:cs="Tahoma"/>
          <w:sz w:val="22"/>
          <w:szCs w:val="22"/>
        </w:rPr>
        <w:t>týden</w:t>
      </w:r>
      <w:r w:rsidR="003E349B">
        <w:rPr>
          <w:rFonts w:ascii="Tahoma" w:hAnsi="Tahoma" w:cs="Tahoma"/>
          <w:sz w:val="22"/>
          <w:szCs w:val="22"/>
        </w:rPr>
        <w:t>)</w:t>
      </w:r>
      <w:r w:rsidR="00B50C8D" w:rsidRPr="00B50C8D">
        <w:rPr>
          <w:rFonts w:ascii="Tahoma" w:hAnsi="Tahoma" w:cs="Tahoma"/>
          <w:sz w:val="22"/>
          <w:szCs w:val="22"/>
        </w:rPr>
        <w:t>.</w:t>
      </w:r>
    </w:p>
    <w:bookmarkEnd w:id="3"/>
    <w:p w14:paraId="2908ACC6" w14:textId="1996A4CD" w:rsidR="00A54991" w:rsidRPr="00080BAF" w:rsidRDefault="00B50C8D" w:rsidP="00AA2B28">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     </w:t>
      </w:r>
      <w:r w:rsidR="00A54991" w:rsidRPr="00080BAF">
        <w:rPr>
          <w:rFonts w:ascii="Tahoma" w:hAnsi="Tahoma" w:cs="Tahoma"/>
          <w:sz w:val="22"/>
          <w:szCs w:val="22"/>
        </w:rPr>
        <w:t>Jednotlivé dokumenty, které jsou předmětem díla, budou objednateli předány takto:</w:t>
      </w:r>
    </w:p>
    <w:p w14:paraId="4CD8E465" w14:textId="6B9F7CE1" w:rsidR="00A54991" w:rsidRPr="00080BAF" w:rsidRDefault="00A54991" w:rsidP="00AA2B28">
      <w:pPr>
        <w:pStyle w:val="slovanPododstavecSmlouvy"/>
        <w:numPr>
          <w:ilvl w:val="0"/>
          <w:numId w:val="15"/>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 2</w:t>
      </w:r>
      <w:r w:rsidR="00C273BB" w:rsidRPr="00096B73">
        <w:rPr>
          <w:rFonts w:ascii="Tahoma" w:hAnsi="Tahoma" w:cs="Tahoma"/>
          <w:b/>
          <w:sz w:val="22"/>
          <w:szCs w:val="22"/>
        </w:rPr>
        <w:t>.1</w:t>
      </w:r>
      <w:r w:rsidRPr="00096B73">
        <w:rPr>
          <w:rFonts w:ascii="Tahoma" w:hAnsi="Tahoma" w:cs="Tahoma"/>
          <w:b/>
          <w:sz w:val="22"/>
          <w:szCs w:val="22"/>
        </w:rPr>
        <w:t xml:space="preserve"> a 2.2 </w:t>
      </w:r>
      <w:r w:rsidRPr="00016F87">
        <w:rPr>
          <w:rFonts w:ascii="Tahoma" w:hAnsi="Tahoma" w:cs="Tahoma"/>
          <w:sz w:val="22"/>
          <w:szCs w:val="22"/>
        </w:rPr>
        <w:t xml:space="preserve">tohoto článku </w:t>
      </w:r>
      <w:r w:rsidR="00C273BB" w:rsidRPr="00016F87">
        <w:rPr>
          <w:rFonts w:ascii="Tahoma" w:hAnsi="Tahoma" w:cs="Tahoma"/>
          <w:sz w:val="22"/>
          <w:szCs w:val="22"/>
        </w:rPr>
        <w:t>smlouvy</w:t>
      </w:r>
      <w:r w:rsidR="00096B73">
        <w:rPr>
          <w:rFonts w:ascii="Tahoma" w:hAnsi="Tahoma" w:cs="Tahoma"/>
          <w:sz w:val="22"/>
          <w:szCs w:val="22"/>
        </w:rPr>
        <w:t xml:space="preserve"> (</w:t>
      </w:r>
      <w:r w:rsidR="00096B73" w:rsidRPr="00096B73">
        <w:rPr>
          <w:rFonts w:ascii="Tahoma" w:hAnsi="Tahoma" w:cs="Tahoma"/>
          <w:b/>
          <w:sz w:val="22"/>
          <w:szCs w:val="22"/>
        </w:rPr>
        <w:t>zaměření</w:t>
      </w:r>
      <w:r w:rsidR="00206C03">
        <w:rPr>
          <w:rFonts w:ascii="Tahoma" w:hAnsi="Tahoma" w:cs="Tahoma"/>
          <w:b/>
          <w:sz w:val="22"/>
          <w:szCs w:val="22"/>
        </w:rPr>
        <w:t xml:space="preserve">, </w:t>
      </w:r>
      <w:r w:rsidR="00206C03" w:rsidRPr="00701B88">
        <w:rPr>
          <w:rFonts w:ascii="Tahoma" w:hAnsi="Tahoma" w:cs="Tahoma"/>
          <w:b/>
          <w:sz w:val="22"/>
          <w:szCs w:val="22"/>
        </w:rPr>
        <w:t>DSS</w:t>
      </w:r>
      <w:r w:rsidR="00096B73" w:rsidRPr="00096B73">
        <w:rPr>
          <w:rFonts w:ascii="Tahoma" w:hAnsi="Tahoma" w:cs="Tahoma"/>
          <w:b/>
          <w:sz w:val="22"/>
          <w:szCs w:val="22"/>
        </w:rPr>
        <w:t xml:space="preserve"> a průzkumy)</w:t>
      </w:r>
      <w:r w:rsidR="00C273BB" w:rsidRPr="00096B73">
        <w:rPr>
          <w:rFonts w:ascii="Tahoma" w:hAnsi="Tahoma" w:cs="Tahoma"/>
          <w:b/>
          <w:sz w:val="22"/>
          <w:szCs w:val="22"/>
        </w:rPr>
        <w:t xml:space="preserve"> </w:t>
      </w:r>
      <w:r w:rsidRPr="00080BAF">
        <w:rPr>
          <w:rFonts w:ascii="Tahoma" w:hAnsi="Tahoma" w:cs="Tahoma"/>
          <w:sz w:val="22"/>
          <w:szCs w:val="22"/>
        </w:rPr>
        <w:t>bud</w:t>
      </w:r>
      <w:r w:rsidR="00016F87">
        <w:rPr>
          <w:rFonts w:ascii="Tahoma" w:hAnsi="Tahoma" w:cs="Tahoma"/>
          <w:sz w:val="22"/>
          <w:szCs w:val="22"/>
        </w:rPr>
        <w:t>e</w:t>
      </w:r>
      <w:r w:rsidRPr="00080BAF">
        <w:rPr>
          <w:rFonts w:ascii="Tahoma" w:hAnsi="Tahoma" w:cs="Tahoma"/>
          <w:sz w:val="22"/>
          <w:szCs w:val="22"/>
        </w:rPr>
        <w:t xml:space="preserve"> objednateli </w:t>
      </w:r>
      <w:r w:rsidRPr="007141D8">
        <w:rPr>
          <w:rFonts w:ascii="Tahoma" w:hAnsi="Tahoma" w:cs="Tahoma"/>
          <w:sz w:val="22"/>
          <w:szCs w:val="22"/>
        </w:rPr>
        <w:t>dodán</w:t>
      </w:r>
      <w:r w:rsidR="00016F87" w:rsidRPr="007141D8">
        <w:rPr>
          <w:rFonts w:ascii="Tahoma" w:hAnsi="Tahoma" w:cs="Tahoma"/>
          <w:sz w:val="22"/>
          <w:szCs w:val="22"/>
        </w:rPr>
        <w:t>a</w:t>
      </w:r>
      <w:r w:rsidRPr="007141D8">
        <w:rPr>
          <w:rFonts w:ascii="Tahoma" w:hAnsi="Tahoma" w:cs="Tahoma"/>
          <w:sz w:val="22"/>
          <w:szCs w:val="22"/>
        </w:rPr>
        <w:t xml:space="preserve"> v </w:t>
      </w:r>
      <w:r w:rsidR="007141D8" w:rsidRPr="007141D8">
        <w:rPr>
          <w:rFonts w:ascii="Tahoma" w:hAnsi="Tahoma" w:cs="Tahoma"/>
          <w:sz w:val="22"/>
          <w:szCs w:val="22"/>
        </w:rPr>
        <w:t>1</w:t>
      </w:r>
      <w:r w:rsidRPr="007141D8">
        <w:rPr>
          <w:rFonts w:ascii="Tahoma" w:hAnsi="Tahoma" w:cs="Tahoma"/>
          <w:sz w:val="22"/>
          <w:szCs w:val="22"/>
        </w:rPr>
        <w:t xml:space="preserve"> </w:t>
      </w:r>
      <w:r w:rsidR="003F2690" w:rsidRPr="007141D8">
        <w:rPr>
          <w:rFonts w:ascii="Tahoma" w:hAnsi="Tahoma" w:cs="Tahoma"/>
          <w:sz w:val="22"/>
          <w:szCs w:val="22"/>
        </w:rPr>
        <w:t>listinn</w:t>
      </w:r>
      <w:r w:rsidR="007141D8" w:rsidRPr="007141D8">
        <w:rPr>
          <w:rFonts w:ascii="Tahoma" w:hAnsi="Tahoma" w:cs="Tahoma"/>
          <w:sz w:val="22"/>
          <w:szCs w:val="22"/>
        </w:rPr>
        <w:t>ém</w:t>
      </w:r>
      <w:r w:rsidR="003F2690" w:rsidRPr="007141D8">
        <w:rPr>
          <w:rFonts w:ascii="Tahoma" w:hAnsi="Tahoma" w:cs="Tahoma"/>
          <w:sz w:val="22"/>
          <w:szCs w:val="22"/>
        </w:rPr>
        <w:t xml:space="preserve"> </w:t>
      </w:r>
      <w:r w:rsidRPr="007141D8">
        <w:rPr>
          <w:rFonts w:ascii="Tahoma" w:hAnsi="Tahoma" w:cs="Tahoma"/>
          <w:sz w:val="22"/>
          <w:szCs w:val="22"/>
        </w:rPr>
        <w:t xml:space="preserve">vyhotovení a </w:t>
      </w:r>
      <w:bookmarkStart w:id="4" w:name="_Hlk150437360"/>
      <w:r w:rsidR="00264F39">
        <w:rPr>
          <w:rFonts w:ascii="Tahoma" w:hAnsi="Tahoma" w:cs="Tahoma"/>
          <w:sz w:val="22"/>
          <w:szCs w:val="22"/>
        </w:rPr>
        <w:t>elektronicky</w:t>
      </w:r>
      <w:r w:rsidR="003D7ACC">
        <w:rPr>
          <w:rFonts w:ascii="Tahoma" w:hAnsi="Tahoma" w:cs="Tahoma"/>
          <w:sz w:val="22"/>
          <w:szCs w:val="22"/>
        </w:rPr>
        <w:t xml:space="preserve"> </w:t>
      </w:r>
      <w:bookmarkEnd w:id="4"/>
      <w:r w:rsidRPr="007141D8">
        <w:rPr>
          <w:rFonts w:ascii="Tahoma" w:hAnsi="Tahoma" w:cs="Tahoma"/>
          <w:sz w:val="22"/>
          <w:szCs w:val="22"/>
        </w:rPr>
        <w:t>ve</w:t>
      </w:r>
      <w:r w:rsidR="003D7ACC">
        <w:rPr>
          <w:rFonts w:ascii="Tahoma" w:hAnsi="Tahoma" w:cs="Tahoma"/>
          <w:sz w:val="22"/>
          <w:szCs w:val="22"/>
        </w:rPr>
        <w:t> </w:t>
      </w:r>
      <w:r w:rsidRPr="00080BAF">
        <w:rPr>
          <w:rFonts w:ascii="Tahoma" w:hAnsi="Tahoma" w:cs="Tahoma"/>
          <w:sz w:val="22"/>
          <w:szCs w:val="22"/>
        </w:rPr>
        <w:t>formátu pro texty *.doc</w:t>
      </w:r>
      <w:r w:rsidR="00D3471B">
        <w:rPr>
          <w:rFonts w:ascii="Tahoma" w:hAnsi="Tahoma" w:cs="Tahoma"/>
          <w:sz w:val="22"/>
          <w:szCs w:val="22"/>
        </w:rPr>
        <w:t>/</w:t>
      </w:r>
      <w:proofErr w:type="spellStart"/>
      <w:r w:rsidR="00D3471B">
        <w:rPr>
          <w:rFonts w:ascii="Tahoma" w:hAnsi="Tahoma" w:cs="Tahoma"/>
          <w:sz w:val="22"/>
          <w:szCs w:val="22"/>
        </w:rPr>
        <w:t>docx</w:t>
      </w:r>
      <w:proofErr w:type="spellEnd"/>
      <w:r w:rsidRPr="00080BAF">
        <w:rPr>
          <w:rFonts w:ascii="Tahoma" w:hAnsi="Tahoma" w:cs="Tahoma"/>
          <w:sz w:val="22"/>
          <w:szCs w:val="22"/>
        </w:rPr>
        <w:t xml:space="preserve"> (*.</w:t>
      </w:r>
      <w:proofErr w:type="spellStart"/>
      <w:r w:rsidRPr="00080BAF">
        <w:rPr>
          <w:rFonts w:ascii="Tahoma" w:hAnsi="Tahoma" w:cs="Tahoma"/>
          <w:sz w:val="22"/>
          <w:szCs w:val="22"/>
        </w:rPr>
        <w:t>rtf</w:t>
      </w:r>
      <w:proofErr w:type="spellEnd"/>
      <w:r w:rsidRPr="00080BAF">
        <w:rPr>
          <w:rFonts w:ascii="Tahoma" w:hAnsi="Tahoma" w:cs="Tahoma"/>
          <w:sz w:val="22"/>
          <w:szCs w:val="22"/>
        </w:rPr>
        <w:t>), pro tabulky *.</w:t>
      </w:r>
      <w:proofErr w:type="spellStart"/>
      <w:r w:rsidRPr="00080BAF">
        <w:rPr>
          <w:rFonts w:ascii="Tahoma" w:hAnsi="Tahoma" w:cs="Tahoma"/>
          <w:sz w:val="22"/>
          <w:szCs w:val="22"/>
        </w:rPr>
        <w:t>xls</w:t>
      </w:r>
      <w:proofErr w:type="spellEnd"/>
      <w:r w:rsidR="00D3471B">
        <w:rPr>
          <w:rFonts w:ascii="Tahoma" w:hAnsi="Tahoma" w:cs="Tahoma"/>
          <w:sz w:val="22"/>
          <w:szCs w:val="22"/>
        </w:rPr>
        <w:t>/</w:t>
      </w:r>
      <w:proofErr w:type="spellStart"/>
      <w:r w:rsidR="00C2239E">
        <w:rPr>
          <w:rFonts w:ascii="Tahoma" w:hAnsi="Tahoma" w:cs="Tahoma"/>
          <w:sz w:val="22"/>
          <w:szCs w:val="22"/>
        </w:rPr>
        <w:t>xlsx</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00BB2FC7" w:rsidRPr="00BB2FC7">
        <w:rPr>
          <w:rFonts w:ascii="Tahoma" w:hAnsi="Tahoma" w:cs="Tahoma"/>
          <w:sz w:val="22"/>
          <w:szCs w:val="22"/>
        </w:rPr>
        <w:t xml:space="preserve"> </w:t>
      </w:r>
      <w:r w:rsidR="00BB2FC7" w:rsidRPr="00080BAF">
        <w:rPr>
          <w:rFonts w:ascii="Tahoma" w:hAnsi="Tahoma" w:cs="Tahoma"/>
          <w:sz w:val="22"/>
          <w:szCs w:val="22"/>
        </w:rPr>
        <w:t xml:space="preserve">a zároveň </w:t>
      </w:r>
      <w:proofErr w:type="gramStart"/>
      <w:r w:rsidR="00BB2FC7" w:rsidRPr="00080BAF">
        <w:rPr>
          <w:rFonts w:ascii="Tahoma" w:hAnsi="Tahoma" w:cs="Tahoma"/>
          <w:sz w:val="22"/>
          <w:szCs w:val="22"/>
        </w:rPr>
        <w:t>*.</w:t>
      </w:r>
      <w:proofErr w:type="spellStart"/>
      <w:r w:rsidR="00BB2FC7" w:rsidRPr="00080BAF">
        <w:rPr>
          <w:rFonts w:ascii="Tahoma" w:hAnsi="Tahoma" w:cs="Tahoma"/>
          <w:sz w:val="22"/>
          <w:szCs w:val="22"/>
        </w:rPr>
        <w:t>pdf</w:t>
      </w:r>
      <w:proofErr w:type="spellEnd"/>
      <w:r w:rsidR="00BB2FC7">
        <w:rPr>
          <w:rFonts w:ascii="Tahoma" w:hAnsi="Tahoma" w:cs="Tahoma"/>
          <w:sz w:val="22"/>
          <w:szCs w:val="22"/>
        </w:rPr>
        <w:t xml:space="preserve"> </w:t>
      </w:r>
      <w:r w:rsidRPr="00080BAF">
        <w:rPr>
          <w:rFonts w:ascii="Tahoma" w:hAnsi="Tahoma" w:cs="Tahoma"/>
          <w:sz w:val="22"/>
          <w:szCs w:val="22"/>
        </w:rPr>
        <w:t>,</w:t>
      </w:r>
      <w:proofErr w:type="gramEnd"/>
    </w:p>
    <w:p w14:paraId="31AE3C69" w14:textId="7F7C67DE" w:rsidR="00A54991" w:rsidRDefault="00A54991" w:rsidP="00AA2B28">
      <w:pPr>
        <w:pStyle w:val="slovanPododstavecSmlouvy"/>
        <w:numPr>
          <w:ilvl w:val="0"/>
          <w:numId w:val="15"/>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lastRenderedPageBreak/>
        <w:t>dokumentace dle odst</w:t>
      </w:r>
      <w:r w:rsidR="00297F60" w:rsidRPr="00096B73">
        <w:rPr>
          <w:rFonts w:ascii="Tahoma" w:hAnsi="Tahoma" w:cs="Tahoma"/>
          <w:b/>
          <w:sz w:val="22"/>
          <w:szCs w:val="22"/>
        </w:rPr>
        <w:t>. </w:t>
      </w:r>
      <w:r w:rsidRPr="00096B73">
        <w:rPr>
          <w:rFonts w:ascii="Tahoma" w:hAnsi="Tahoma" w:cs="Tahoma"/>
          <w:b/>
          <w:sz w:val="22"/>
          <w:szCs w:val="22"/>
        </w:rPr>
        <w:t>2 bodu</w:t>
      </w:r>
      <w:r w:rsidR="00A51282">
        <w:rPr>
          <w:rFonts w:ascii="Tahoma" w:hAnsi="Tahoma" w:cs="Tahoma"/>
          <w:b/>
          <w:sz w:val="22"/>
          <w:szCs w:val="22"/>
        </w:rPr>
        <w:t xml:space="preserve"> 2.</w:t>
      </w:r>
      <w:r w:rsidR="00973D8B">
        <w:rPr>
          <w:rFonts w:ascii="Tahoma" w:hAnsi="Tahoma" w:cs="Tahoma"/>
          <w:b/>
          <w:sz w:val="22"/>
          <w:szCs w:val="22"/>
        </w:rPr>
        <w:t>3</w:t>
      </w:r>
      <w:r w:rsidR="00A51282">
        <w:rPr>
          <w:rFonts w:ascii="Tahoma" w:hAnsi="Tahoma" w:cs="Tahoma"/>
          <w:b/>
          <w:sz w:val="22"/>
          <w:szCs w:val="22"/>
        </w:rPr>
        <w:t xml:space="preserve"> </w:t>
      </w:r>
      <w:r w:rsidR="00973D8B" w:rsidRPr="00080BAF">
        <w:rPr>
          <w:rFonts w:ascii="Tahoma" w:hAnsi="Tahoma" w:cs="Tahoma"/>
          <w:sz w:val="22"/>
          <w:szCs w:val="22"/>
        </w:rPr>
        <w:t xml:space="preserve">tohoto článku smlouvy </w:t>
      </w:r>
      <w:r w:rsidR="00096B73">
        <w:rPr>
          <w:rFonts w:ascii="Tahoma" w:hAnsi="Tahoma" w:cs="Tahoma"/>
          <w:b/>
          <w:sz w:val="22"/>
          <w:szCs w:val="22"/>
        </w:rPr>
        <w:t>(</w:t>
      </w:r>
      <w:r w:rsidR="0084510C" w:rsidRPr="00921BB6">
        <w:rPr>
          <w:rFonts w:ascii="Tahoma" w:hAnsi="Tahoma" w:cs="Tahoma"/>
          <w:b/>
          <w:sz w:val="22"/>
          <w:szCs w:val="22"/>
        </w:rPr>
        <w:t>D</w:t>
      </w:r>
      <w:r w:rsidR="006A126B" w:rsidRPr="00921BB6">
        <w:rPr>
          <w:rFonts w:ascii="Tahoma" w:hAnsi="Tahoma" w:cs="Tahoma"/>
          <w:b/>
          <w:sz w:val="22"/>
          <w:szCs w:val="22"/>
        </w:rPr>
        <w:t>OS</w:t>
      </w:r>
      <w:r w:rsidR="00096B73" w:rsidRPr="00921BB6">
        <w:rPr>
          <w:rFonts w:ascii="Tahoma" w:hAnsi="Tahoma" w:cs="Tahoma"/>
          <w:b/>
          <w:sz w:val="22"/>
          <w:szCs w:val="22"/>
        </w:rPr>
        <w:t>)</w:t>
      </w:r>
      <w:r w:rsidRPr="00921BB6">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00446138">
        <w:rPr>
          <w:rFonts w:ascii="Tahoma" w:hAnsi="Tahoma" w:cs="Tahoma"/>
          <w:sz w:val="22"/>
          <w:szCs w:val="22"/>
        </w:rPr>
        <w:t xml:space="preserve">a příslušnému stavebnímu úřadu </w:t>
      </w:r>
      <w:r w:rsidRPr="00080BAF">
        <w:rPr>
          <w:rFonts w:ascii="Tahoma" w:hAnsi="Tahoma" w:cs="Tahoma"/>
          <w:sz w:val="22"/>
          <w:szCs w:val="22"/>
        </w:rPr>
        <w:t>dodán</w:t>
      </w:r>
      <w:r w:rsidR="004C09DB">
        <w:rPr>
          <w:rFonts w:ascii="Tahoma" w:hAnsi="Tahoma" w:cs="Tahoma"/>
          <w:sz w:val="22"/>
          <w:szCs w:val="22"/>
        </w:rPr>
        <w:t>a</w:t>
      </w:r>
      <w:r w:rsidRPr="00080BAF">
        <w:rPr>
          <w:rFonts w:ascii="Tahoma" w:hAnsi="Tahoma" w:cs="Tahoma"/>
          <w:sz w:val="22"/>
          <w:szCs w:val="22"/>
        </w:rPr>
        <w:t xml:space="preserve"> </w:t>
      </w:r>
      <w:r w:rsidR="001656ED">
        <w:rPr>
          <w:rFonts w:ascii="Tahoma" w:hAnsi="Tahoma" w:cs="Tahoma"/>
          <w:sz w:val="22"/>
          <w:szCs w:val="22"/>
        </w:rPr>
        <w:t>elektronicky</w:t>
      </w:r>
      <w:r w:rsidR="0086345F">
        <w:rPr>
          <w:rFonts w:ascii="Tahoma" w:hAnsi="Tahoma" w:cs="Tahoma"/>
          <w:sz w:val="22"/>
          <w:szCs w:val="22"/>
        </w:rPr>
        <w:t xml:space="preserve"> </w:t>
      </w:r>
      <w:r w:rsidRPr="00A57BE1">
        <w:rPr>
          <w:rFonts w:ascii="Tahoma" w:hAnsi="Tahoma" w:cs="Tahoma"/>
          <w:sz w:val="22"/>
          <w:szCs w:val="22"/>
        </w:rPr>
        <w:t>ve</w:t>
      </w:r>
      <w:r w:rsidRPr="00080BAF">
        <w:rPr>
          <w:rFonts w:ascii="Tahoma" w:hAnsi="Tahoma" w:cs="Tahoma"/>
          <w:sz w:val="22"/>
          <w:szCs w:val="22"/>
        </w:rPr>
        <w:t> formátu pro texty *.doc</w:t>
      </w:r>
      <w:r w:rsidR="00C2239E">
        <w:rPr>
          <w:rFonts w:ascii="Tahoma" w:hAnsi="Tahoma" w:cs="Tahoma"/>
          <w:sz w:val="22"/>
          <w:szCs w:val="22"/>
        </w:rPr>
        <w:t>/</w:t>
      </w:r>
      <w:proofErr w:type="spellStart"/>
      <w:r w:rsidR="00C2239E">
        <w:rPr>
          <w:rFonts w:ascii="Tahoma" w:hAnsi="Tahoma" w:cs="Tahoma"/>
          <w:sz w:val="22"/>
          <w:szCs w:val="22"/>
        </w:rPr>
        <w:t>docx</w:t>
      </w:r>
      <w:proofErr w:type="spellEnd"/>
      <w:r w:rsidRPr="00080BAF">
        <w:rPr>
          <w:rFonts w:ascii="Tahoma" w:hAnsi="Tahoma" w:cs="Tahoma"/>
          <w:sz w:val="22"/>
          <w:szCs w:val="22"/>
        </w:rPr>
        <w:t xml:space="preserve"> (*.</w:t>
      </w:r>
      <w:proofErr w:type="spellStart"/>
      <w:r w:rsidRPr="00080BAF">
        <w:rPr>
          <w:rFonts w:ascii="Tahoma" w:hAnsi="Tahoma" w:cs="Tahoma"/>
          <w:sz w:val="22"/>
          <w:szCs w:val="22"/>
        </w:rPr>
        <w:t>rtf</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rozpočty a výkazy výměr *.</w:t>
      </w:r>
      <w:proofErr w:type="spellStart"/>
      <w:r w:rsidRPr="00080BAF">
        <w:rPr>
          <w:rFonts w:ascii="Tahoma" w:hAnsi="Tahoma" w:cs="Tahoma"/>
          <w:sz w:val="22"/>
          <w:szCs w:val="22"/>
        </w:rPr>
        <w:t>xls</w:t>
      </w:r>
      <w:proofErr w:type="spellEnd"/>
      <w:r w:rsidR="00C2239E">
        <w:rPr>
          <w:rFonts w:ascii="Tahoma" w:hAnsi="Tahoma" w:cs="Tahoma"/>
          <w:sz w:val="22"/>
          <w:szCs w:val="22"/>
        </w:rPr>
        <w:t>/</w:t>
      </w:r>
      <w:proofErr w:type="spellStart"/>
      <w:r w:rsidR="00EC6BB0">
        <w:rPr>
          <w:rFonts w:ascii="Tahoma" w:hAnsi="Tahoma" w:cs="Tahoma"/>
          <w:sz w:val="22"/>
          <w:szCs w:val="22"/>
        </w:rPr>
        <w:t>xlsx</w:t>
      </w:r>
      <w:proofErr w:type="spellEnd"/>
      <w:r w:rsidRPr="00080BAF">
        <w:rPr>
          <w:rFonts w:ascii="Tahoma" w:hAnsi="Tahoma" w:cs="Tahoma"/>
          <w:sz w:val="22"/>
          <w:szCs w:val="22"/>
        </w:rPr>
        <w:t>, pro 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w:t>
      </w:r>
      <w:bookmarkStart w:id="5" w:name="_Hlk162253503"/>
      <w:r w:rsidRPr="00080BAF">
        <w:rPr>
          <w:rFonts w:ascii="Tahoma" w:hAnsi="Tahoma" w:cs="Tahoma"/>
          <w:sz w:val="22"/>
          <w:szCs w:val="22"/>
        </w:rPr>
        <w:t>a zároveň *.</w:t>
      </w:r>
      <w:proofErr w:type="spellStart"/>
      <w:r w:rsidRPr="00080BAF">
        <w:rPr>
          <w:rFonts w:ascii="Tahoma" w:hAnsi="Tahoma" w:cs="Tahoma"/>
          <w:sz w:val="22"/>
          <w:szCs w:val="22"/>
        </w:rPr>
        <w:t>pdf</w:t>
      </w:r>
      <w:bookmarkEnd w:id="5"/>
      <w:proofErr w:type="spellEnd"/>
      <w:r w:rsidR="009B0F39">
        <w:rPr>
          <w:rFonts w:ascii="Tahoma" w:hAnsi="Tahoma" w:cs="Tahoma"/>
          <w:sz w:val="22"/>
          <w:szCs w:val="22"/>
        </w:rPr>
        <w:t>;</w:t>
      </w:r>
      <w:r w:rsidR="009B0F39" w:rsidRPr="009B0F39">
        <w:rPr>
          <w:rFonts w:ascii="Tahoma" w:hAnsi="Tahoma" w:cs="Tahoma"/>
          <w:b/>
          <w:bCs/>
          <w:u w:val="single"/>
        </w:rPr>
        <w:t xml:space="preserve"> </w:t>
      </w:r>
      <w:r w:rsidR="009B0F39" w:rsidRPr="009B0F39">
        <w:rPr>
          <w:rFonts w:ascii="Tahoma" w:hAnsi="Tahoma" w:cs="Tahoma"/>
          <w:bCs/>
          <w:sz w:val="22"/>
          <w:szCs w:val="22"/>
          <w:u w:val="single"/>
        </w:rPr>
        <w:t>listinn</w:t>
      </w:r>
      <w:r w:rsidR="00200D7E">
        <w:rPr>
          <w:rFonts w:ascii="Tahoma" w:hAnsi="Tahoma" w:cs="Tahoma"/>
          <w:bCs/>
          <w:sz w:val="22"/>
          <w:szCs w:val="22"/>
          <w:u w:val="single"/>
        </w:rPr>
        <w:t>é</w:t>
      </w:r>
      <w:r w:rsidR="009B0F39" w:rsidRPr="009B0F39">
        <w:rPr>
          <w:rFonts w:ascii="Tahoma" w:hAnsi="Tahoma" w:cs="Tahoma"/>
          <w:bCs/>
          <w:sz w:val="22"/>
          <w:szCs w:val="22"/>
          <w:u w:val="single"/>
        </w:rPr>
        <w:t xml:space="preserve"> </w:t>
      </w:r>
      <w:r w:rsidR="009B0F39">
        <w:rPr>
          <w:rFonts w:ascii="Tahoma" w:hAnsi="Tahoma" w:cs="Tahoma"/>
          <w:bCs/>
          <w:sz w:val="22"/>
          <w:szCs w:val="22"/>
          <w:u w:val="single"/>
        </w:rPr>
        <w:t>vyhotovení</w:t>
      </w:r>
      <w:r w:rsidR="00200D7E">
        <w:rPr>
          <w:rFonts w:ascii="Tahoma" w:hAnsi="Tahoma" w:cs="Tahoma"/>
          <w:bCs/>
          <w:sz w:val="22"/>
          <w:szCs w:val="22"/>
          <w:u w:val="single"/>
        </w:rPr>
        <w:t xml:space="preserve"> a jejich předání</w:t>
      </w:r>
      <w:r w:rsidR="009B0F39">
        <w:rPr>
          <w:rFonts w:ascii="Tahoma" w:hAnsi="Tahoma" w:cs="Tahoma"/>
          <w:bCs/>
          <w:sz w:val="22"/>
          <w:szCs w:val="22"/>
          <w:u w:val="single"/>
        </w:rPr>
        <w:t xml:space="preserve"> příslušnému stavebnímu úřadu</w:t>
      </w:r>
      <w:r w:rsidR="009B0F39" w:rsidRPr="009B0F39">
        <w:rPr>
          <w:rFonts w:ascii="Tahoma" w:hAnsi="Tahoma" w:cs="Tahoma"/>
          <w:bCs/>
          <w:sz w:val="22"/>
          <w:szCs w:val="22"/>
          <w:u w:val="single"/>
        </w:rPr>
        <w:t xml:space="preserve"> </w:t>
      </w:r>
      <w:r w:rsidR="00200D7E">
        <w:rPr>
          <w:rFonts w:ascii="Tahoma" w:hAnsi="Tahoma" w:cs="Tahoma"/>
          <w:bCs/>
          <w:sz w:val="22"/>
          <w:szCs w:val="22"/>
          <w:u w:val="single"/>
        </w:rPr>
        <w:t xml:space="preserve">zajistí zhotovitel </w:t>
      </w:r>
      <w:r w:rsidR="009B0F39" w:rsidRPr="009B0F39">
        <w:rPr>
          <w:rFonts w:ascii="Tahoma" w:hAnsi="Tahoma" w:cs="Tahoma"/>
          <w:bCs/>
          <w:sz w:val="22"/>
          <w:szCs w:val="22"/>
          <w:u w:val="single"/>
        </w:rPr>
        <w:t>v takovém počtu</w:t>
      </w:r>
      <w:r w:rsidR="009B0F39" w:rsidRPr="009B0F39">
        <w:rPr>
          <w:rFonts w:ascii="Tahoma" w:hAnsi="Tahoma" w:cs="Tahoma"/>
          <w:sz w:val="22"/>
          <w:szCs w:val="22"/>
        </w:rPr>
        <w:t>, který bude požadovat stavební úřad pro zahájení příslušných správních řízení.</w:t>
      </w:r>
      <w:r w:rsidRPr="009A3A27">
        <w:rPr>
          <w:rFonts w:ascii="Tahoma" w:hAnsi="Tahoma" w:cs="Tahoma"/>
          <w:sz w:val="22"/>
          <w:szCs w:val="22"/>
        </w:rPr>
        <w:t xml:space="preserve"> </w:t>
      </w:r>
      <w:r w:rsidR="00200D7E">
        <w:rPr>
          <w:rFonts w:ascii="Tahoma" w:hAnsi="Tahoma" w:cs="Tahoma"/>
          <w:sz w:val="22"/>
          <w:szCs w:val="22"/>
        </w:rPr>
        <w:t>P</w:t>
      </w:r>
      <w:r w:rsidRPr="009A3A27">
        <w:rPr>
          <w:rFonts w:ascii="Tahoma" w:hAnsi="Tahoma" w:cs="Tahoma"/>
          <w:sz w:val="22"/>
          <w:szCs w:val="22"/>
        </w:rPr>
        <w:t xml:space="preserve">o </w:t>
      </w:r>
      <w:r w:rsidR="00200D7E">
        <w:rPr>
          <w:rFonts w:ascii="Tahoma" w:hAnsi="Tahoma" w:cs="Tahoma"/>
          <w:sz w:val="22"/>
          <w:szCs w:val="22"/>
        </w:rPr>
        <w:t>nabytí právní moci</w:t>
      </w:r>
      <w:r w:rsidRPr="009A3A27">
        <w:rPr>
          <w:rFonts w:ascii="Tahoma" w:hAnsi="Tahoma" w:cs="Tahoma"/>
          <w:sz w:val="22"/>
          <w:szCs w:val="22"/>
        </w:rPr>
        <w:t xml:space="preserve"> </w:t>
      </w:r>
      <w:r w:rsidR="00200D7E">
        <w:rPr>
          <w:rFonts w:ascii="Tahoma" w:hAnsi="Tahoma" w:cs="Tahoma"/>
          <w:sz w:val="22"/>
          <w:szCs w:val="22"/>
        </w:rPr>
        <w:t xml:space="preserve">příslušných </w:t>
      </w:r>
      <w:r w:rsidRPr="009A3A27">
        <w:rPr>
          <w:rFonts w:ascii="Tahoma" w:hAnsi="Tahoma" w:cs="Tahoma"/>
          <w:sz w:val="22"/>
          <w:szCs w:val="22"/>
        </w:rPr>
        <w:t>rozhodnutí</w:t>
      </w:r>
      <w:r w:rsidR="00200D7E">
        <w:rPr>
          <w:rFonts w:ascii="Tahoma" w:hAnsi="Tahoma" w:cs="Tahoma"/>
          <w:sz w:val="22"/>
          <w:szCs w:val="22"/>
        </w:rPr>
        <w:t xml:space="preserve"> budou</w:t>
      </w:r>
      <w:r w:rsidRPr="009A3A27">
        <w:rPr>
          <w:rFonts w:ascii="Tahoma" w:hAnsi="Tahoma" w:cs="Tahoma"/>
          <w:sz w:val="22"/>
          <w:szCs w:val="22"/>
        </w:rPr>
        <w:t xml:space="preserve"> objednateli</w:t>
      </w:r>
      <w:r w:rsidR="00200D7E">
        <w:rPr>
          <w:rFonts w:ascii="Tahoma" w:hAnsi="Tahoma" w:cs="Tahoma"/>
          <w:sz w:val="22"/>
          <w:szCs w:val="22"/>
        </w:rPr>
        <w:t xml:space="preserve"> bezodkladně</w:t>
      </w:r>
      <w:r w:rsidRPr="009A3A27">
        <w:rPr>
          <w:rFonts w:ascii="Tahoma" w:hAnsi="Tahoma" w:cs="Tahoma"/>
          <w:sz w:val="22"/>
          <w:szCs w:val="22"/>
        </w:rPr>
        <w:t xml:space="preserve"> předány dokumentace ověřené stavebním úřadem,</w:t>
      </w:r>
    </w:p>
    <w:p w14:paraId="04505CF8" w14:textId="3D9233E3" w:rsidR="00B33167" w:rsidRDefault="00A54991" w:rsidP="00AA2B28">
      <w:pPr>
        <w:pStyle w:val="slovanPododstavecSmlouvy"/>
        <w:numPr>
          <w:ilvl w:val="0"/>
          <w:numId w:val="15"/>
        </w:numPr>
        <w:tabs>
          <w:tab w:val="clear" w:pos="284"/>
          <w:tab w:val="clear" w:pos="1080"/>
          <w:tab w:val="clear" w:pos="1260"/>
          <w:tab w:val="clear" w:pos="1980"/>
          <w:tab w:val="clear" w:pos="3960"/>
          <w:tab w:val="num" w:pos="714"/>
        </w:tabs>
        <w:spacing w:before="60"/>
        <w:ind w:left="714" w:hanging="357"/>
        <w:rPr>
          <w:rFonts w:ascii="Tahoma" w:eastAsia="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 xml:space="preserve">2 </w:t>
      </w:r>
      <w:r w:rsidRPr="00701B88">
        <w:rPr>
          <w:rFonts w:ascii="Tahoma" w:hAnsi="Tahoma" w:cs="Tahoma"/>
          <w:b/>
          <w:sz w:val="22"/>
          <w:szCs w:val="22"/>
        </w:rPr>
        <w:t>bodu</w:t>
      </w:r>
      <w:r w:rsidR="00A51282" w:rsidRPr="00701B88">
        <w:rPr>
          <w:rFonts w:ascii="Tahoma" w:hAnsi="Tahoma" w:cs="Tahoma"/>
          <w:b/>
          <w:sz w:val="22"/>
          <w:szCs w:val="22"/>
        </w:rPr>
        <w:t xml:space="preserve"> 2.</w:t>
      </w:r>
      <w:r w:rsidR="009F1BB5">
        <w:rPr>
          <w:rFonts w:ascii="Tahoma" w:hAnsi="Tahoma" w:cs="Tahoma"/>
          <w:b/>
          <w:sz w:val="22"/>
          <w:szCs w:val="22"/>
        </w:rPr>
        <w:t>4</w:t>
      </w:r>
      <w:r w:rsidR="002B470A" w:rsidRPr="00701B88">
        <w:rPr>
          <w:rFonts w:ascii="Tahoma" w:hAnsi="Tahoma" w:cs="Tahoma"/>
          <w:b/>
          <w:sz w:val="22"/>
          <w:szCs w:val="22"/>
        </w:rPr>
        <w:t xml:space="preserve"> </w:t>
      </w:r>
      <w:r w:rsidR="00973D8B" w:rsidRPr="00080BAF">
        <w:rPr>
          <w:rFonts w:ascii="Tahoma" w:hAnsi="Tahoma" w:cs="Tahoma"/>
          <w:sz w:val="22"/>
          <w:szCs w:val="22"/>
        </w:rPr>
        <w:t xml:space="preserve">tohoto článku </w:t>
      </w:r>
      <w:r w:rsidR="00973D8B">
        <w:rPr>
          <w:rFonts w:ascii="Tahoma" w:hAnsi="Tahoma" w:cs="Tahoma"/>
          <w:sz w:val="22"/>
          <w:szCs w:val="22"/>
        </w:rPr>
        <w:t xml:space="preserve">smlouvy </w:t>
      </w:r>
      <w:r w:rsidR="00096B73">
        <w:rPr>
          <w:rFonts w:ascii="Tahoma" w:hAnsi="Tahoma" w:cs="Tahoma"/>
          <w:b/>
          <w:sz w:val="22"/>
          <w:szCs w:val="22"/>
        </w:rPr>
        <w:t>(DPS</w:t>
      </w:r>
      <w:r w:rsidR="00096B73" w:rsidRPr="00B2351A">
        <w:rPr>
          <w:rFonts w:ascii="Tahoma" w:hAnsi="Tahoma" w:cs="Tahoma"/>
          <w:b/>
          <w:sz w:val="22"/>
          <w:szCs w:val="22"/>
        </w:rPr>
        <w:t>)</w:t>
      </w:r>
      <w:r w:rsidR="005751E4">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Pr="00A57BE1">
        <w:rPr>
          <w:rFonts w:ascii="Tahoma" w:hAnsi="Tahoma" w:cs="Tahoma"/>
          <w:sz w:val="22"/>
          <w:szCs w:val="22"/>
        </w:rPr>
        <w:t>dodán</w:t>
      </w:r>
      <w:r w:rsidR="004C09DB" w:rsidRPr="00A57BE1">
        <w:rPr>
          <w:rFonts w:ascii="Tahoma" w:hAnsi="Tahoma" w:cs="Tahoma"/>
          <w:sz w:val="22"/>
          <w:szCs w:val="22"/>
        </w:rPr>
        <w:t>a</w:t>
      </w:r>
      <w:r w:rsidRPr="00A57BE1">
        <w:rPr>
          <w:rFonts w:ascii="Tahoma" w:hAnsi="Tahoma" w:cs="Tahoma"/>
          <w:sz w:val="22"/>
          <w:szCs w:val="22"/>
        </w:rPr>
        <w:t xml:space="preserve"> ve</w:t>
      </w:r>
      <w:r w:rsidRPr="00570452">
        <w:rPr>
          <w:rFonts w:ascii="Tahoma" w:hAnsi="Tahoma" w:cs="Tahoma"/>
          <w:sz w:val="22"/>
          <w:szCs w:val="22"/>
        </w:rPr>
        <w:t> </w:t>
      </w:r>
      <w:r w:rsidR="00570452" w:rsidRPr="00570452">
        <w:rPr>
          <w:rFonts w:ascii="Tahoma" w:hAnsi="Tahoma" w:cs="Tahoma"/>
          <w:sz w:val="22"/>
          <w:szCs w:val="22"/>
        </w:rPr>
        <w:t>3</w:t>
      </w:r>
      <w:r w:rsidRPr="00570452">
        <w:rPr>
          <w:rFonts w:ascii="Tahoma" w:hAnsi="Tahoma" w:cs="Tahoma"/>
          <w:sz w:val="22"/>
          <w:szCs w:val="22"/>
        </w:rPr>
        <w:t xml:space="preserve"> </w:t>
      </w:r>
      <w:r w:rsidR="003F2690" w:rsidRPr="00A57BE1">
        <w:rPr>
          <w:rFonts w:ascii="Tahoma" w:hAnsi="Tahoma" w:cs="Tahoma"/>
          <w:iCs/>
          <w:sz w:val="22"/>
          <w:szCs w:val="22"/>
        </w:rPr>
        <w:t xml:space="preserve">listinných </w:t>
      </w:r>
      <w:r w:rsidRPr="00A57BE1">
        <w:rPr>
          <w:rFonts w:ascii="Tahoma" w:hAnsi="Tahoma" w:cs="Tahoma"/>
          <w:sz w:val="22"/>
          <w:szCs w:val="22"/>
        </w:rPr>
        <w:t>vyhotoveních a</w:t>
      </w:r>
      <w:r w:rsidR="00C273BB" w:rsidRPr="00A57BE1">
        <w:rPr>
          <w:rFonts w:ascii="Tahoma" w:hAnsi="Tahoma" w:cs="Tahoma"/>
          <w:sz w:val="22"/>
          <w:szCs w:val="22"/>
        </w:rPr>
        <w:t> </w:t>
      </w:r>
      <w:r w:rsidR="000678D4">
        <w:rPr>
          <w:rFonts w:ascii="Tahoma" w:hAnsi="Tahoma" w:cs="Tahoma"/>
          <w:sz w:val="22"/>
          <w:szCs w:val="22"/>
        </w:rPr>
        <w:t>elektronicky</w:t>
      </w:r>
      <w:r w:rsidR="00737322">
        <w:rPr>
          <w:rFonts w:ascii="Tahoma" w:hAnsi="Tahoma" w:cs="Tahoma"/>
          <w:sz w:val="22"/>
          <w:szCs w:val="22"/>
        </w:rPr>
        <w:t xml:space="preserve">, </w:t>
      </w:r>
      <w:r w:rsidRPr="00080BAF">
        <w:rPr>
          <w:rFonts w:ascii="Tahoma" w:hAnsi="Tahoma" w:cs="Tahoma"/>
          <w:sz w:val="22"/>
          <w:szCs w:val="22"/>
        </w:rPr>
        <w:t>ve formátu pro texty *.doc</w:t>
      </w:r>
      <w:r w:rsidR="00787F9E">
        <w:rPr>
          <w:rFonts w:ascii="Tahoma" w:hAnsi="Tahoma" w:cs="Tahoma"/>
          <w:sz w:val="22"/>
          <w:szCs w:val="22"/>
        </w:rPr>
        <w:t>/</w:t>
      </w:r>
      <w:proofErr w:type="spellStart"/>
      <w:r w:rsidR="00787F9E">
        <w:rPr>
          <w:rFonts w:ascii="Tahoma" w:hAnsi="Tahoma" w:cs="Tahoma"/>
          <w:sz w:val="22"/>
          <w:szCs w:val="22"/>
        </w:rPr>
        <w:t>docx</w:t>
      </w:r>
      <w:proofErr w:type="spellEnd"/>
      <w:r w:rsidRPr="00080BAF">
        <w:rPr>
          <w:rFonts w:ascii="Tahoma" w:hAnsi="Tahoma" w:cs="Tahoma"/>
          <w:sz w:val="22"/>
          <w:szCs w:val="22"/>
        </w:rPr>
        <w:t xml:space="preserve"> (*.</w:t>
      </w:r>
      <w:proofErr w:type="spellStart"/>
      <w:r w:rsidRPr="00080BAF">
        <w:rPr>
          <w:rFonts w:ascii="Tahoma" w:hAnsi="Tahoma" w:cs="Tahoma"/>
          <w:sz w:val="22"/>
          <w:szCs w:val="22"/>
        </w:rPr>
        <w:t>rtf</w:t>
      </w:r>
      <w:proofErr w:type="spellEnd"/>
      <w:r w:rsidRPr="00080BAF">
        <w:rPr>
          <w:rFonts w:ascii="Tahoma" w:hAnsi="Tahoma" w:cs="Tahoma"/>
          <w:sz w:val="22"/>
          <w:szCs w:val="22"/>
        </w:rPr>
        <w:t>), pro rozpočty a výkazy výměr *.</w:t>
      </w:r>
      <w:proofErr w:type="spellStart"/>
      <w:r w:rsidRPr="00080BAF">
        <w:rPr>
          <w:rFonts w:ascii="Tahoma" w:hAnsi="Tahoma" w:cs="Tahoma"/>
          <w:sz w:val="22"/>
          <w:szCs w:val="22"/>
        </w:rPr>
        <w:t>xls</w:t>
      </w:r>
      <w:proofErr w:type="spellEnd"/>
      <w:r w:rsidR="00787F9E">
        <w:rPr>
          <w:rFonts w:ascii="Tahoma" w:hAnsi="Tahoma" w:cs="Tahoma"/>
          <w:sz w:val="22"/>
          <w:szCs w:val="22"/>
        </w:rPr>
        <w:t>/</w:t>
      </w:r>
      <w:proofErr w:type="spellStart"/>
      <w:r w:rsidR="00787F9E">
        <w:rPr>
          <w:rFonts w:ascii="Tahoma" w:hAnsi="Tahoma" w:cs="Tahoma"/>
          <w:sz w:val="22"/>
          <w:szCs w:val="22"/>
        </w:rPr>
        <w:t>xlsx</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gramStart"/>
      <w:r w:rsidRPr="00080BAF">
        <w:rPr>
          <w:rFonts w:ascii="Tahoma" w:hAnsi="Tahoma" w:cs="Tahoma"/>
          <w:sz w:val="22"/>
          <w:szCs w:val="22"/>
        </w:rPr>
        <w:t>*.</w:t>
      </w:r>
      <w:proofErr w:type="spellStart"/>
      <w:r w:rsidRPr="00080BAF">
        <w:rPr>
          <w:rFonts w:ascii="Tahoma" w:hAnsi="Tahoma" w:cs="Tahoma"/>
          <w:sz w:val="22"/>
          <w:szCs w:val="22"/>
        </w:rPr>
        <w:t>pdf</w:t>
      </w:r>
      <w:proofErr w:type="spellEnd"/>
      <w:r w:rsidRPr="00080BAF">
        <w:rPr>
          <w:rFonts w:ascii="Tahoma" w:hAnsi="Tahoma" w:cs="Tahoma"/>
          <w:sz w:val="22"/>
          <w:szCs w:val="22"/>
        </w:rPr>
        <w:t xml:space="preserve"> </w:t>
      </w:r>
      <w:r w:rsidR="00B94F0B">
        <w:rPr>
          <w:rFonts w:ascii="Tahoma" w:hAnsi="Tahoma" w:cs="Tahoma"/>
          <w:sz w:val="22"/>
          <w:szCs w:val="22"/>
        </w:rPr>
        <w:t>.</w:t>
      </w:r>
      <w:proofErr w:type="gramEnd"/>
      <w:r w:rsidR="00BA6C59" w:rsidRPr="00BA6C59">
        <w:rPr>
          <w:rFonts w:ascii="Tahoma" w:hAnsi="Tahoma" w:cs="Tahoma"/>
          <w:sz w:val="22"/>
          <w:szCs w:val="22"/>
        </w:rPr>
        <w:t xml:space="preserve"> </w:t>
      </w:r>
      <w:r w:rsidR="00B94F0B">
        <w:rPr>
          <w:rFonts w:ascii="Tahoma" w:hAnsi="Tahoma" w:cs="Tahoma"/>
          <w:sz w:val="22"/>
          <w:szCs w:val="22"/>
        </w:rPr>
        <w:t>S</w:t>
      </w:r>
      <w:r w:rsidR="00BA6C59" w:rsidRPr="00C66B69">
        <w:rPr>
          <w:rFonts w:ascii="Tahoma" w:hAnsi="Tahoma" w:cs="Tahoma"/>
          <w:sz w:val="22"/>
          <w:szCs w:val="22"/>
        </w:rPr>
        <w:t>oupis prací bud</w:t>
      </w:r>
      <w:r w:rsidR="00BA6C59">
        <w:rPr>
          <w:rFonts w:ascii="Tahoma" w:hAnsi="Tahoma" w:cs="Tahoma"/>
          <w:sz w:val="22"/>
          <w:szCs w:val="22"/>
        </w:rPr>
        <w:t>e</w:t>
      </w:r>
      <w:r w:rsidR="00BA6C59" w:rsidRPr="00C66B69">
        <w:rPr>
          <w:rFonts w:ascii="Tahoma" w:hAnsi="Tahoma" w:cs="Tahoma"/>
          <w:sz w:val="22"/>
          <w:szCs w:val="22"/>
        </w:rPr>
        <w:t xml:space="preserve"> </w:t>
      </w:r>
      <w:r w:rsidR="00BA6C59">
        <w:rPr>
          <w:rFonts w:ascii="Tahoma" w:hAnsi="Tahoma" w:cs="Tahoma"/>
          <w:sz w:val="22"/>
          <w:szCs w:val="22"/>
        </w:rPr>
        <w:t>objednateli dodán pouze</w:t>
      </w:r>
      <w:r w:rsidR="00BA6C59" w:rsidRPr="00C66B69">
        <w:rPr>
          <w:rFonts w:ascii="Tahoma" w:hAnsi="Tahoma" w:cs="Tahoma"/>
          <w:sz w:val="22"/>
          <w:szCs w:val="22"/>
        </w:rPr>
        <w:t xml:space="preserve"> v elektronické podobě</w:t>
      </w:r>
      <w:r w:rsidR="00B94F0B">
        <w:rPr>
          <w:rFonts w:ascii="Tahoma" w:hAnsi="Tahoma" w:cs="Tahoma"/>
          <w:sz w:val="22"/>
          <w:szCs w:val="22"/>
        </w:rPr>
        <w:t>, a to</w:t>
      </w:r>
      <w:r w:rsidR="00B94F0B" w:rsidRPr="00B94F0B">
        <w:rPr>
          <w:rFonts w:ascii="Tahoma" w:hAnsi="Tahoma" w:cs="Tahoma"/>
          <w:sz w:val="22"/>
          <w:szCs w:val="22"/>
        </w:rPr>
        <w:t xml:space="preserve"> </w:t>
      </w:r>
      <w:r w:rsidR="00B94F0B">
        <w:rPr>
          <w:rFonts w:ascii="Tahoma" w:hAnsi="Tahoma" w:cs="Tahoma"/>
          <w:sz w:val="22"/>
          <w:szCs w:val="22"/>
        </w:rPr>
        <w:t>ve verzi oceněné i neoceněné pro veřejnou zakázku</w:t>
      </w:r>
      <w:r w:rsidRPr="00080BAF">
        <w:rPr>
          <w:rFonts w:ascii="Tahoma" w:hAnsi="Tahoma" w:cs="Tahoma"/>
          <w:sz w:val="22"/>
          <w:szCs w:val="22"/>
        </w:rPr>
        <w:t>.</w:t>
      </w:r>
      <w:r w:rsidR="00AA7BB0">
        <w:rPr>
          <w:rFonts w:ascii="Tahoma" w:hAnsi="Tahoma" w:cs="Tahoma"/>
          <w:sz w:val="22"/>
          <w:szCs w:val="22"/>
        </w:rPr>
        <w:t xml:space="preserve"> </w:t>
      </w:r>
      <w:r w:rsidR="00AA7BB0" w:rsidRPr="7AFDBC3B">
        <w:rPr>
          <w:rFonts w:ascii="Tahoma" w:eastAsia="Tahoma" w:hAnsi="Tahoma" w:cs="Tahoma"/>
          <w:sz w:val="22"/>
          <w:szCs w:val="22"/>
        </w:rPr>
        <w:t>V případě, že v průběhu výběru zhotovitele stavby dojde ke změnám v DPS, předá zhotovitel objednateli DPS upravenou o veškeré změny provedené během výběru zhotovitele stavby</w:t>
      </w:r>
      <w:r w:rsidR="00AA7BB0">
        <w:rPr>
          <w:rFonts w:ascii="Tahoma" w:eastAsia="Tahoma" w:hAnsi="Tahoma" w:cs="Tahoma"/>
          <w:sz w:val="22"/>
          <w:szCs w:val="22"/>
        </w:rPr>
        <w:t xml:space="preserve"> </w:t>
      </w:r>
      <w:r w:rsidR="00315E91" w:rsidRPr="00315E91">
        <w:rPr>
          <w:rFonts w:ascii="Tahoma" w:eastAsia="Tahoma" w:hAnsi="Tahoma" w:cs="Tahoma"/>
          <w:sz w:val="22"/>
          <w:szCs w:val="22"/>
        </w:rPr>
        <w:t>3</w:t>
      </w:r>
      <w:r w:rsidR="00AA7BB0">
        <w:rPr>
          <w:rFonts w:ascii="Tahoma" w:eastAsia="Tahoma" w:hAnsi="Tahoma" w:cs="Tahoma"/>
          <w:sz w:val="22"/>
          <w:szCs w:val="22"/>
        </w:rPr>
        <w:t xml:space="preserve"> v listinném vyhotovení</w:t>
      </w:r>
      <w:r w:rsidR="001C6150">
        <w:rPr>
          <w:rFonts w:ascii="Tahoma" w:eastAsia="Tahoma" w:hAnsi="Tahoma" w:cs="Tahoma"/>
          <w:sz w:val="22"/>
          <w:szCs w:val="22"/>
        </w:rPr>
        <w:t xml:space="preserve"> </w:t>
      </w:r>
      <w:r w:rsidR="00AA7BB0">
        <w:rPr>
          <w:rFonts w:ascii="Tahoma" w:eastAsia="Tahoma" w:hAnsi="Tahoma" w:cs="Tahoma"/>
          <w:sz w:val="22"/>
          <w:szCs w:val="22"/>
        </w:rPr>
        <w:t>a</w:t>
      </w:r>
      <w:r w:rsidR="004971A5">
        <w:rPr>
          <w:rFonts w:ascii="Tahoma" w:eastAsia="Tahoma" w:hAnsi="Tahoma" w:cs="Tahoma"/>
          <w:sz w:val="22"/>
          <w:szCs w:val="22"/>
        </w:rPr>
        <w:t> </w:t>
      </w:r>
      <w:r w:rsidR="00006CA4">
        <w:rPr>
          <w:rFonts w:ascii="Tahoma" w:eastAsia="Tahoma" w:hAnsi="Tahoma" w:cs="Tahoma"/>
          <w:sz w:val="22"/>
          <w:szCs w:val="22"/>
        </w:rPr>
        <w:t>elektronicky</w:t>
      </w:r>
      <w:r w:rsidR="00AA7BB0">
        <w:rPr>
          <w:rFonts w:ascii="Tahoma" w:eastAsia="Tahoma" w:hAnsi="Tahoma" w:cs="Tahoma"/>
          <w:sz w:val="22"/>
          <w:szCs w:val="22"/>
        </w:rPr>
        <w:t>, a to do 10 dnů od obdržení výzvy objednatele</w:t>
      </w:r>
      <w:r w:rsidR="00AA7BB0" w:rsidRPr="7AFDBC3B">
        <w:rPr>
          <w:rFonts w:ascii="Tahoma" w:eastAsia="Tahoma" w:hAnsi="Tahoma" w:cs="Tahoma"/>
          <w:sz w:val="22"/>
          <w:szCs w:val="22"/>
        </w:rPr>
        <w:t>.</w:t>
      </w:r>
    </w:p>
    <w:p w14:paraId="1A0B3AE3" w14:textId="77777777" w:rsidR="00A54991" w:rsidRPr="00080BAF" w:rsidRDefault="00A54991" w:rsidP="00AA2B28">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sidR="0073358E">
        <w:rPr>
          <w:rFonts w:ascii="Tahoma" w:hAnsi="Tahoma" w:cs="Tahoma"/>
          <w:sz w:val="22"/>
          <w:szCs w:val="22"/>
        </w:rPr>
        <w:t>á dokumentace bude zpracována v </w:t>
      </w:r>
      <w:r w:rsidRPr="00080BAF">
        <w:rPr>
          <w:rFonts w:ascii="Tahoma" w:hAnsi="Tahoma" w:cs="Tahoma"/>
          <w:sz w:val="22"/>
          <w:szCs w:val="22"/>
        </w:rPr>
        <w:t>souladu se</w:t>
      </w:r>
      <w:r w:rsidR="0073358E">
        <w:rPr>
          <w:rFonts w:ascii="Tahoma" w:hAnsi="Tahoma" w:cs="Tahoma"/>
          <w:sz w:val="22"/>
          <w:szCs w:val="22"/>
        </w:rPr>
        <w:t> </w:t>
      </w:r>
      <w:r w:rsidRPr="00080BAF">
        <w:rPr>
          <w:rFonts w:ascii="Tahoma" w:hAnsi="Tahoma" w:cs="Tahoma"/>
          <w:sz w:val="22"/>
          <w:szCs w:val="22"/>
        </w:rPr>
        <w:t>zákon</w:t>
      </w:r>
      <w:r w:rsidR="00C273BB">
        <w:rPr>
          <w:rFonts w:ascii="Tahoma" w:hAnsi="Tahoma" w:cs="Tahoma"/>
          <w:sz w:val="22"/>
          <w:szCs w:val="22"/>
        </w:rPr>
        <w:t>em č. 309/2006 </w:t>
      </w:r>
      <w:r w:rsidRPr="00080BAF">
        <w:rPr>
          <w:rFonts w:ascii="Tahoma" w:hAnsi="Tahoma" w:cs="Tahoma"/>
          <w:sz w:val="22"/>
          <w:szCs w:val="22"/>
        </w:rPr>
        <w:t>Sb., kterým se upravují další požadavky bezpečnosti a</w:t>
      </w:r>
      <w:r w:rsidR="00B33167">
        <w:rPr>
          <w:rFonts w:ascii="Tahoma" w:hAnsi="Tahoma" w:cs="Tahoma"/>
          <w:sz w:val="22"/>
          <w:szCs w:val="22"/>
        </w:rPr>
        <w:t> </w:t>
      </w:r>
      <w:r w:rsidRPr="00080BAF">
        <w:rPr>
          <w:rFonts w:ascii="Tahoma" w:hAnsi="Tahoma" w:cs="Tahoma"/>
          <w:sz w:val="22"/>
          <w:szCs w:val="22"/>
        </w:rPr>
        <w:t>ochrany zdraví při</w:t>
      </w:r>
      <w:r w:rsidR="00C273BB">
        <w:rPr>
          <w:rFonts w:ascii="Tahoma" w:hAnsi="Tahoma" w:cs="Tahoma"/>
          <w:sz w:val="22"/>
          <w:szCs w:val="22"/>
        </w:rPr>
        <w:t> </w:t>
      </w:r>
      <w:r w:rsidRPr="00080BAF">
        <w:rPr>
          <w:rFonts w:ascii="Tahoma" w:hAnsi="Tahoma" w:cs="Tahoma"/>
          <w:sz w:val="22"/>
          <w:szCs w:val="22"/>
        </w:rPr>
        <w:t>práci v pracovněprávních vztazích a</w:t>
      </w:r>
      <w:r w:rsidR="00B33167">
        <w:rPr>
          <w:rFonts w:ascii="Tahoma" w:hAnsi="Tahoma" w:cs="Tahoma"/>
          <w:sz w:val="22"/>
          <w:szCs w:val="22"/>
        </w:rPr>
        <w:t> </w:t>
      </w:r>
      <w:r w:rsidRPr="00080BAF">
        <w:rPr>
          <w:rFonts w:ascii="Tahoma" w:hAnsi="Tahoma" w:cs="Tahoma"/>
          <w:sz w:val="22"/>
          <w:szCs w:val="22"/>
        </w:rPr>
        <w:t>o</w:t>
      </w:r>
      <w:r w:rsidR="00B33167">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sidR="00B33167">
        <w:rPr>
          <w:rFonts w:ascii="Tahoma" w:hAnsi="Tahoma" w:cs="Tahoma"/>
          <w:sz w:val="22"/>
          <w:szCs w:val="22"/>
        </w:rPr>
        <w:t> </w:t>
      </w:r>
      <w:r w:rsidRPr="00080BAF">
        <w:rPr>
          <w:rFonts w:ascii="Tahoma" w:hAnsi="Tahoma" w:cs="Tahoma"/>
          <w:sz w:val="22"/>
          <w:szCs w:val="22"/>
        </w:rPr>
        <w:t>zajištění dalších podmínek bezpečnosti a</w:t>
      </w:r>
      <w:r w:rsidR="00B33167">
        <w:rPr>
          <w:rFonts w:ascii="Tahoma" w:hAnsi="Tahoma" w:cs="Tahoma"/>
          <w:sz w:val="22"/>
          <w:szCs w:val="22"/>
        </w:rPr>
        <w:t> ochrany zdraví při </w:t>
      </w:r>
      <w:r w:rsidRPr="00080BAF">
        <w:rPr>
          <w:rFonts w:ascii="Tahoma" w:hAnsi="Tahoma" w:cs="Tahoma"/>
          <w:sz w:val="22"/>
          <w:szCs w:val="22"/>
        </w:rPr>
        <w:t>práci)</w:t>
      </w:r>
      <w:r w:rsidR="00213AEF" w:rsidRPr="00080BAF">
        <w:rPr>
          <w:rFonts w:ascii="Tahoma" w:hAnsi="Tahoma" w:cs="Tahoma"/>
          <w:sz w:val="22"/>
          <w:szCs w:val="22"/>
        </w:rPr>
        <w:t>, ve</w:t>
      </w:r>
      <w:r w:rsidR="00B33167">
        <w:rPr>
          <w:rFonts w:ascii="Tahoma" w:hAnsi="Tahoma" w:cs="Tahoma"/>
          <w:sz w:val="22"/>
          <w:szCs w:val="22"/>
        </w:rPr>
        <w:t> </w:t>
      </w:r>
      <w:r w:rsidR="00213AEF" w:rsidRPr="00080BAF">
        <w:rPr>
          <w:rFonts w:ascii="Tahoma" w:hAnsi="Tahoma" w:cs="Tahoma"/>
          <w:sz w:val="22"/>
          <w:szCs w:val="22"/>
        </w:rPr>
        <w:t>znění pozdějších předpisů</w:t>
      </w:r>
      <w:r w:rsidR="00D0671D">
        <w:rPr>
          <w:rFonts w:ascii="Tahoma" w:hAnsi="Tahoma" w:cs="Tahoma"/>
          <w:sz w:val="22"/>
          <w:szCs w:val="22"/>
        </w:rPr>
        <w:t xml:space="preserve"> </w:t>
      </w:r>
      <w:r w:rsidR="00D0671D" w:rsidRPr="00224933">
        <w:rPr>
          <w:rFonts w:ascii="Tahoma" w:hAnsi="Tahoma" w:cs="Tahoma"/>
          <w:sz w:val="22"/>
          <w:szCs w:val="22"/>
        </w:rPr>
        <w:t>(dále jen zákon č. 309/2006 Sb.“)</w:t>
      </w:r>
      <w:r w:rsidRPr="00224933">
        <w:rPr>
          <w:rFonts w:ascii="Tahoma" w:hAnsi="Tahoma" w:cs="Tahoma"/>
          <w:sz w:val="22"/>
          <w:szCs w:val="22"/>
        </w:rPr>
        <w:t>.</w:t>
      </w:r>
      <w:r w:rsidR="0014374F" w:rsidRPr="00224933">
        <w:rPr>
          <w:rFonts w:ascii="Tahoma" w:hAnsi="Tahoma" w:cs="Tahoma"/>
          <w:sz w:val="22"/>
          <w:szCs w:val="22"/>
        </w:rPr>
        <w:t xml:space="preserve"> Součástí projektové dokumentace bude plán bezpe</w:t>
      </w:r>
      <w:r w:rsidR="0014374F" w:rsidRPr="00080BAF">
        <w:rPr>
          <w:rFonts w:ascii="Tahoma" w:hAnsi="Tahoma" w:cs="Tahoma"/>
          <w:sz w:val="22"/>
          <w:szCs w:val="22"/>
        </w:rPr>
        <w:t xml:space="preserve">čnosti a ochrany zdraví při práci na staveništi (dále jen </w:t>
      </w:r>
      <w:r w:rsidR="00B33167">
        <w:rPr>
          <w:rFonts w:ascii="Tahoma" w:hAnsi="Tahoma" w:cs="Tahoma"/>
          <w:sz w:val="22"/>
          <w:szCs w:val="22"/>
        </w:rPr>
        <w:t>„</w:t>
      </w:r>
      <w:r w:rsidR="0014374F" w:rsidRPr="00080BAF">
        <w:rPr>
          <w:rFonts w:ascii="Tahoma" w:hAnsi="Tahoma" w:cs="Tahoma"/>
          <w:sz w:val="22"/>
          <w:szCs w:val="22"/>
        </w:rPr>
        <w:t>plán</w:t>
      </w:r>
      <w:r w:rsidR="00194340" w:rsidRPr="00080BAF">
        <w:rPr>
          <w:rFonts w:ascii="Tahoma" w:hAnsi="Tahoma" w:cs="Tahoma"/>
          <w:sz w:val="22"/>
          <w:szCs w:val="22"/>
        </w:rPr>
        <w:t xml:space="preserve"> BOZP</w:t>
      </w:r>
      <w:r w:rsidR="00B33167">
        <w:rPr>
          <w:rFonts w:ascii="Tahoma" w:hAnsi="Tahoma" w:cs="Tahoma"/>
          <w:sz w:val="22"/>
          <w:szCs w:val="22"/>
        </w:rPr>
        <w:t>“</w:t>
      </w:r>
      <w:r w:rsidR="0014374F" w:rsidRPr="00080BAF">
        <w:rPr>
          <w:rFonts w:ascii="Tahoma" w:hAnsi="Tahoma" w:cs="Tahoma"/>
          <w:sz w:val="22"/>
          <w:szCs w:val="22"/>
        </w:rPr>
        <w:t>) zpracovaný s ohledem na druh a</w:t>
      </w:r>
      <w:r w:rsidR="006D1B01">
        <w:rPr>
          <w:rFonts w:ascii="Tahoma" w:hAnsi="Tahoma" w:cs="Tahoma"/>
          <w:sz w:val="22"/>
          <w:szCs w:val="22"/>
        </w:rPr>
        <w:t> </w:t>
      </w:r>
      <w:r w:rsidR="0014374F" w:rsidRPr="00080BAF">
        <w:rPr>
          <w:rFonts w:ascii="Tahoma" w:hAnsi="Tahoma" w:cs="Tahoma"/>
          <w:sz w:val="22"/>
          <w:szCs w:val="22"/>
        </w:rPr>
        <w:t xml:space="preserve">velikost stavby tak, aby plně vyhovoval potřebám zajištění bezpečné a zdraví neohrožující práce. V plánu </w:t>
      </w:r>
      <w:r w:rsidR="00194340" w:rsidRPr="00080BAF">
        <w:rPr>
          <w:rFonts w:ascii="Tahoma" w:hAnsi="Tahoma" w:cs="Tahoma"/>
          <w:sz w:val="22"/>
          <w:szCs w:val="22"/>
        </w:rPr>
        <w:t xml:space="preserve">BOZP </w:t>
      </w:r>
      <w:r w:rsidR="0014374F" w:rsidRPr="00080BAF">
        <w:rPr>
          <w:rFonts w:ascii="Tahoma" w:hAnsi="Tahoma" w:cs="Tahoma"/>
          <w:sz w:val="22"/>
          <w:szCs w:val="22"/>
        </w:rPr>
        <w:t>budou uvedena potřebná opatření z hlediska časové potřeby i způsobu provedení</w:t>
      </w:r>
      <w:r w:rsidR="00117A68">
        <w:rPr>
          <w:rFonts w:ascii="Tahoma" w:hAnsi="Tahoma" w:cs="Tahoma"/>
          <w:sz w:val="22"/>
          <w:szCs w:val="22"/>
        </w:rPr>
        <w:t xml:space="preserve"> </w:t>
      </w:r>
      <w:r w:rsidR="00117A68" w:rsidRPr="006159B4">
        <w:rPr>
          <w:rFonts w:ascii="Tahoma" w:hAnsi="Tahoma" w:cs="Tahoma"/>
          <w:sz w:val="22"/>
          <w:szCs w:val="22"/>
        </w:rPr>
        <w:t>a zároveň zhotovitel v plánu BOZP uvede potřebný počet koordinátorů BOZP při realizaci stavby v závislosti na její složitosti, technologii provádění</w:t>
      </w:r>
      <w:r w:rsidR="00CC6DA5">
        <w:rPr>
          <w:rFonts w:ascii="Tahoma" w:hAnsi="Tahoma" w:cs="Tahoma"/>
          <w:sz w:val="22"/>
          <w:szCs w:val="22"/>
        </w:rPr>
        <w:t>,</w:t>
      </w:r>
      <w:r w:rsidR="00117A68" w:rsidRPr="006159B4">
        <w:rPr>
          <w:rFonts w:ascii="Tahoma" w:hAnsi="Tahoma" w:cs="Tahoma"/>
          <w:sz w:val="22"/>
          <w:szCs w:val="22"/>
        </w:rPr>
        <w:t xml:space="preserve"> časové náročnosti a etapizaci výstavby</w:t>
      </w:r>
      <w:r w:rsidR="0014374F" w:rsidRPr="006159B4">
        <w:rPr>
          <w:rFonts w:ascii="Tahoma" w:hAnsi="Tahoma" w:cs="Tahoma"/>
          <w:sz w:val="22"/>
          <w:szCs w:val="22"/>
        </w:rPr>
        <w:t>.</w:t>
      </w:r>
      <w:r w:rsidR="009E4FD3">
        <w:rPr>
          <w:rFonts w:ascii="Tahoma" w:hAnsi="Tahoma" w:cs="Tahoma"/>
          <w:sz w:val="22"/>
          <w:szCs w:val="22"/>
        </w:rPr>
        <w:t xml:space="preserve"> V</w:t>
      </w:r>
      <w:r w:rsidR="00F12C8C">
        <w:rPr>
          <w:rFonts w:ascii="Tahoma" w:hAnsi="Tahoma" w:cs="Tahoma"/>
          <w:sz w:val="22"/>
          <w:szCs w:val="22"/>
        </w:rPr>
        <w:t> </w:t>
      </w:r>
      <w:r w:rsidR="009E4FD3">
        <w:rPr>
          <w:rFonts w:ascii="Tahoma" w:hAnsi="Tahoma" w:cs="Tahoma"/>
          <w:sz w:val="22"/>
          <w:szCs w:val="22"/>
        </w:rPr>
        <w:t>případě</w:t>
      </w:r>
      <w:r w:rsidR="00F12C8C">
        <w:rPr>
          <w:rFonts w:ascii="Tahoma" w:hAnsi="Tahoma" w:cs="Tahoma"/>
          <w:sz w:val="22"/>
          <w:szCs w:val="22"/>
        </w:rPr>
        <w:t>, že bude potřeba více koordinátorů</w:t>
      </w:r>
      <w:r w:rsidR="00411248">
        <w:rPr>
          <w:rFonts w:ascii="Tahoma" w:hAnsi="Tahoma" w:cs="Tahoma"/>
          <w:sz w:val="22"/>
          <w:szCs w:val="22"/>
        </w:rPr>
        <w:t xml:space="preserve"> BOZP, jejich počet odůvodní</w:t>
      </w:r>
      <w:r w:rsidR="009E4FD3">
        <w:rPr>
          <w:rFonts w:ascii="Tahoma" w:hAnsi="Tahoma" w:cs="Tahoma"/>
          <w:sz w:val="22"/>
          <w:szCs w:val="22"/>
        </w:rPr>
        <w:t>.</w:t>
      </w:r>
    </w:p>
    <w:p w14:paraId="3BDED10F" w14:textId="77777777" w:rsidR="006A0240" w:rsidRPr="006D1B01" w:rsidRDefault="00797774" w:rsidP="00AA2B28">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0073358E">
        <w:rPr>
          <w:rFonts w:ascii="Tahoma" w:hAnsi="Tahoma" w:cs="Tahoma"/>
          <w:sz w:val="22"/>
          <w:szCs w:val="22"/>
        </w:rPr>
        <w:t>V případě, že by s ohledem na charakter či specifičnost projektované stavby nebyla cíleně některá ze</w:t>
      </w:r>
      <w:r w:rsidR="00256906">
        <w:rPr>
          <w:rFonts w:ascii="Tahoma" w:hAnsi="Tahoma" w:cs="Tahoma"/>
          <w:sz w:val="22"/>
          <w:szCs w:val="22"/>
        </w:rPr>
        <w:t> </w:t>
      </w:r>
      <w:r w:rsidRPr="0073358E">
        <w:rPr>
          <w:rFonts w:ascii="Tahoma" w:hAnsi="Tahoma" w:cs="Tahoma"/>
          <w:sz w:val="22"/>
          <w:szCs w:val="22"/>
        </w:rPr>
        <w:t>součástí p</w:t>
      </w:r>
      <w:r w:rsidR="00EC6AB4" w:rsidRPr="0073358E">
        <w:rPr>
          <w:rFonts w:ascii="Tahoma" w:hAnsi="Tahoma" w:cs="Tahoma"/>
          <w:sz w:val="22"/>
          <w:szCs w:val="22"/>
        </w:rPr>
        <w:t xml:space="preserve">rojektové dokumentace </w:t>
      </w:r>
      <w:r w:rsidR="0073358E">
        <w:rPr>
          <w:rFonts w:ascii="Tahoma" w:hAnsi="Tahoma" w:cs="Tahoma"/>
          <w:sz w:val="22"/>
          <w:szCs w:val="22"/>
        </w:rPr>
        <w:t>zpracovávána</w:t>
      </w:r>
      <w:r w:rsidR="00A35EA0">
        <w:rPr>
          <w:rFonts w:ascii="Tahoma" w:hAnsi="Tahoma" w:cs="Tahoma"/>
          <w:sz w:val="22"/>
          <w:szCs w:val="22"/>
        </w:rPr>
        <w:t>,</w:t>
      </w:r>
      <w:r w:rsidR="0073358E">
        <w:rPr>
          <w:rFonts w:ascii="Tahoma" w:hAnsi="Tahoma" w:cs="Tahoma"/>
          <w:sz w:val="22"/>
          <w:szCs w:val="22"/>
        </w:rPr>
        <w:t xml:space="preserve"> např. s ohledem na povahu a </w:t>
      </w:r>
      <w:r w:rsidR="00EC6AB4" w:rsidRPr="0073358E">
        <w:rPr>
          <w:rFonts w:ascii="Tahoma" w:hAnsi="Tahoma" w:cs="Tahoma"/>
          <w:sz w:val="22"/>
          <w:szCs w:val="22"/>
        </w:rPr>
        <w:t>rozsah stavby</w:t>
      </w:r>
      <w:r w:rsidRPr="0073358E">
        <w:rPr>
          <w:rFonts w:ascii="Tahoma" w:hAnsi="Tahoma" w:cs="Tahoma"/>
          <w:sz w:val="22"/>
          <w:szCs w:val="22"/>
        </w:rPr>
        <w:t xml:space="preserve">, </w:t>
      </w:r>
      <w:r w:rsidR="00EC6AB4" w:rsidRPr="0073358E">
        <w:rPr>
          <w:rFonts w:ascii="Tahoma" w:hAnsi="Tahoma" w:cs="Tahoma"/>
          <w:sz w:val="22"/>
          <w:szCs w:val="22"/>
        </w:rPr>
        <w:t xml:space="preserve">uvede </w:t>
      </w:r>
      <w:r w:rsidRPr="0073358E">
        <w:rPr>
          <w:rFonts w:ascii="Tahoma" w:hAnsi="Tahoma" w:cs="Tahoma"/>
          <w:sz w:val="22"/>
          <w:szCs w:val="22"/>
        </w:rPr>
        <w:t>zhotovitel v</w:t>
      </w:r>
      <w:r w:rsidR="00EC6AB4" w:rsidRPr="0073358E">
        <w:rPr>
          <w:rFonts w:ascii="Tahoma" w:hAnsi="Tahoma" w:cs="Tahoma"/>
          <w:sz w:val="22"/>
          <w:szCs w:val="22"/>
        </w:rPr>
        <w:t xml:space="preserve"> příslušných </w:t>
      </w:r>
      <w:r w:rsidR="001124BD" w:rsidRPr="0073358E">
        <w:rPr>
          <w:rFonts w:ascii="Tahoma" w:hAnsi="Tahoma" w:cs="Tahoma"/>
          <w:sz w:val="22"/>
          <w:szCs w:val="22"/>
        </w:rPr>
        <w:t>částech projektové dokumentace důvod, proč není potřeba tuto část projektové dokumentace zpracovávat.</w:t>
      </w:r>
    </w:p>
    <w:p w14:paraId="1EC853B6" w14:textId="77777777" w:rsidR="00A54991" w:rsidRPr="00080BAF" w:rsidRDefault="00A54991" w:rsidP="00AA2B28">
      <w:pPr>
        <w:pStyle w:val="OdstavecSmlouvy"/>
        <w:keepLines w:val="0"/>
        <w:widowControl w:val="0"/>
        <w:numPr>
          <w:ilvl w:val="0"/>
          <w:numId w:val="25"/>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Objednatel se zavazuje řádně provedené dílo bez vad a nedodělků převzít a zaplatit za ně zhotoviteli cenu dle čl. VII této smlouvy.</w:t>
      </w:r>
    </w:p>
    <w:p w14:paraId="06403893"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68C70F81" w14:textId="404F9CFF" w:rsidR="00A54991" w:rsidRPr="00080BAF" w:rsidRDefault="00A54991" w:rsidP="1035BEA9">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1035BEA9">
        <w:rPr>
          <w:rFonts w:ascii="Tahoma" w:hAnsi="Tahoma" w:cs="Tahoma"/>
          <w:sz w:val="22"/>
          <w:szCs w:val="22"/>
        </w:rPr>
        <w:t>Zhotovitel je povinen provést</w:t>
      </w:r>
      <w:r w:rsidR="00533B48" w:rsidRPr="1035BEA9">
        <w:rPr>
          <w:rFonts w:ascii="Tahoma" w:hAnsi="Tahoma" w:cs="Tahoma"/>
          <w:sz w:val="22"/>
          <w:szCs w:val="22"/>
        </w:rPr>
        <w:t xml:space="preserve"> (tj. dokončit a</w:t>
      </w:r>
      <w:r w:rsidRPr="1035BEA9">
        <w:rPr>
          <w:rFonts w:ascii="Tahoma" w:hAnsi="Tahoma" w:cs="Tahoma"/>
          <w:sz w:val="22"/>
          <w:szCs w:val="22"/>
        </w:rPr>
        <w:t xml:space="preserve"> předat objednateli</w:t>
      </w:r>
      <w:r w:rsidR="00CC4C8B">
        <w:rPr>
          <w:rFonts w:ascii="Tahoma" w:hAnsi="Tahoma" w:cs="Tahoma"/>
          <w:sz w:val="22"/>
          <w:szCs w:val="22"/>
        </w:rPr>
        <w:t xml:space="preserve"> k přejímacímu řízení</w:t>
      </w:r>
      <w:r w:rsidR="00533B48" w:rsidRPr="1035BEA9">
        <w:rPr>
          <w:rFonts w:ascii="Tahoma" w:hAnsi="Tahoma" w:cs="Tahoma"/>
          <w:sz w:val="22"/>
          <w:szCs w:val="22"/>
        </w:rPr>
        <w:t>)</w:t>
      </w:r>
      <w:r w:rsidRPr="1035BEA9">
        <w:rPr>
          <w:rFonts w:ascii="Tahoma" w:hAnsi="Tahoma" w:cs="Tahoma"/>
          <w:sz w:val="22"/>
          <w:szCs w:val="22"/>
        </w:rPr>
        <w:t xml:space="preserve"> jednotlivé části díla v těchto termínech:</w:t>
      </w:r>
    </w:p>
    <w:p w14:paraId="317717D3" w14:textId="025E69D0" w:rsidR="00FE470B" w:rsidRPr="00FE470B" w:rsidRDefault="00567D38" w:rsidP="00AA2B28">
      <w:pPr>
        <w:pStyle w:val="OdstavecSmlouvy"/>
        <w:numPr>
          <w:ilvl w:val="0"/>
          <w:numId w:val="30"/>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z</w:t>
      </w:r>
      <w:r w:rsidR="00D13398" w:rsidRPr="4C5F9115">
        <w:rPr>
          <w:rFonts w:ascii="Tahoma" w:hAnsi="Tahoma" w:cs="Tahoma"/>
          <w:b/>
          <w:bCs/>
          <w:sz w:val="22"/>
          <w:szCs w:val="22"/>
        </w:rPr>
        <w:t>aměření</w:t>
      </w:r>
      <w:r w:rsidRPr="00372B3E">
        <w:rPr>
          <w:rFonts w:ascii="Tahoma" w:hAnsi="Tahoma" w:cs="Tahoma"/>
          <w:b/>
          <w:bCs/>
          <w:sz w:val="22"/>
          <w:szCs w:val="22"/>
        </w:rPr>
        <w:t>,</w:t>
      </w:r>
      <w:r w:rsidR="00F47057" w:rsidRPr="00372B3E">
        <w:rPr>
          <w:rFonts w:ascii="Tahoma" w:hAnsi="Tahoma" w:cs="Tahoma"/>
          <w:b/>
          <w:bCs/>
          <w:sz w:val="22"/>
          <w:szCs w:val="22"/>
        </w:rPr>
        <w:t xml:space="preserve"> DSS</w:t>
      </w:r>
      <w:r w:rsidR="00FE470B" w:rsidRPr="00372B3E">
        <w:rPr>
          <w:rFonts w:ascii="Tahoma" w:hAnsi="Tahoma" w:cs="Tahoma"/>
          <w:b/>
          <w:bCs/>
          <w:sz w:val="22"/>
          <w:szCs w:val="22"/>
        </w:rPr>
        <w:t xml:space="preserve"> </w:t>
      </w:r>
      <w:r w:rsidR="00FE470B" w:rsidRPr="00FE470B">
        <w:rPr>
          <w:rFonts w:ascii="Tahoma" w:hAnsi="Tahoma" w:cs="Tahoma"/>
          <w:b/>
          <w:bCs/>
          <w:sz w:val="22"/>
          <w:szCs w:val="22"/>
        </w:rPr>
        <w:t>a</w:t>
      </w:r>
      <w:r w:rsidR="00D13398" w:rsidRPr="4C5F9115">
        <w:rPr>
          <w:rFonts w:ascii="Tahoma" w:hAnsi="Tahoma" w:cs="Tahoma"/>
          <w:b/>
          <w:bCs/>
          <w:sz w:val="22"/>
          <w:szCs w:val="22"/>
        </w:rPr>
        <w:t xml:space="preserve"> průzkumy</w:t>
      </w:r>
      <w:r w:rsidRPr="4C5F9115">
        <w:rPr>
          <w:rFonts w:ascii="Tahoma" w:hAnsi="Tahoma" w:cs="Tahoma"/>
          <w:b/>
          <w:bCs/>
          <w:sz w:val="22"/>
          <w:szCs w:val="22"/>
        </w:rPr>
        <w:t xml:space="preserve"> </w:t>
      </w:r>
      <w:r w:rsidR="00FE470B" w:rsidRPr="4C5F9115">
        <w:rPr>
          <w:rFonts w:ascii="Tahoma" w:hAnsi="Tahoma" w:cs="Tahoma"/>
          <w:sz w:val="22"/>
          <w:szCs w:val="22"/>
        </w:rPr>
        <w:t>dle čl. III odst. 2 bod 2.</w:t>
      </w:r>
      <w:r w:rsidR="00FE4B8D" w:rsidRPr="4C5F9115">
        <w:rPr>
          <w:rFonts w:ascii="Tahoma" w:hAnsi="Tahoma" w:cs="Tahoma"/>
          <w:sz w:val="22"/>
          <w:szCs w:val="22"/>
        </w:rPr>
        <w:t>1–2</w:t>
      </w:r>
      <w:r w:rsidR="00FE470B">
        <w:rPr>
          <w:rFonts w:ascii="Tahoma" w:hAnsi="Tahoma" w:cs="Tahoma"/>
          <w:sz w:val="22"/>
          <w:szCs w:val="22"/>
        </w:rPr>
        <w:t xml:space="preserve">.2 </w:t>
      </w:r>
      <w:r w:rsidR="00FE470B" w:rsidRPr="4C5F9115">
        <w:rPr>
          <w:rFonts w:ascii="Tahoma" w:hAnsi="Tahoma" w:cs="Tahoma"/>
          <w:sz w:val="22"/>
          <w:szCs w:val="22"/>
        </w:rPr>
        <w:t xml:space="preserve">této smlouvy (1. část díla) </w:t>
      </w:r>
      <w:r w:rsidR="00FE470B" w:rsidRPr="4C5F9115">
        <w:rPr>
          <w:rFonts w:ascii="Tahoma" w:hAnsi="Tahoma" w:cs="Tahoma"/>
          <w:b/>
          <w:bCs/>
          <w:sz w:val="22"/>
          <w:szCs w:val="22"/>
        </w:rPr>
        <w:t>do </w:t>
      </w:r>
      <w:r w:rsidR="00372B3E" w:rsidRPr="00372B3E">
        <w:rPr>
          <w:rFonts w:ascii="Tahoma" w:hAnsi="Tahoma" w:cs="Tahoma"/>
          <w:b/>
          <w:bCs/>
          <w:sz w:val="22"/>
          <w:szCs w:val="22"/>
        </w:rPr>
        <w:t>30</w:t>
      </w:r>
      <w:r w:rsidR="00FE470B" w:rsidRPr="4C5F9115">
        <w:rPr>
          <w:rFonts w:ascii="Tahoma" w:hAnsi="Tahoma" w:cs="Tahoma"/>
          <w:b/>
          <w:bCs/>
          <w:sz w:val="22"/>
          <w:szCs w:val="22"/>
        </w:rPr>
        <w:t xml:space="preserve"> dnů</w:t>
      </w:r>
      <w:r w:rsidR="00FE470B" w:rsidRPr="4C5F9115">
        <w:rPr>
          <w:rFonts w:ascii="Tahoma" w:hAnsi="Tahoma" w:cs="Tahoma"/>
          <w:sz w:val="22"/>
          <w:szCs w:val="22"/>
        </w:rPr>
        <w:t xml:space="preserve"> ode dne nabytí účinnosti této smlouvy;</w:t>
      </w:r>
    </w:p>
    <w:p w14:paraId="75731591" w14:textId="1D8C7BF3" w:rsidR="00567D38" w:rsidRDefault="00BA2D46" w:rsidP="00AA2B28">
      <w:pPr>
        <w:pStyle w:val="OdstavecSmlouvy"/>
        <w:numPr>
          <w:ilvl w:val="0"/>
          <w:numId w:val="30"/>
        </w:numPr>
        <w:tabs>
          <w:tab w:val="clear" w:pos="426"/>
          <w:tab w:val="clear" w:pos="1500"/>
          <w:tab w:val="clear" w:pos="1701"/>
          <w:tab w:val="num" w:pos="714"/>
        </w:tabs>
        <w:spacing w:before="120" w:after="0"/>
        <w:ind w:left="714" w:hanging="357"/>
        <w:rPr>
          <w:rFonts w:ascii="Tahoma" w:hAnsi="Tahoma" w:cs="Tahoma"/>
          <w:sz w:val="22"/>
          <w:szCs w:val="22"/>
        </w:rPr>
      </w:pPr>
      <w:r w:rsidRPr="003345B2">
        <w:rPr>
          <w:rFonts w:ascii="Tahoma" w:hAnsi="Tahoma" w:cs="Tahoma"/>
          <w:b/>
          <w:bCs/>
          <w:sz w:val="22"/>
          <w:szCs w:val="22"/>
        </w:rPr>
        <w:t xml:space="preserve"> </w:t>
      </w:r>
      <w:r w:rsidRPr="00C61604">
        <w:rPr>
          <w:rFonts w:ascii="Tahoma" w:hAnsi="Tahoma" w:cs="Tahoma"/>
          <w:b/>
          <w:bCs/>
          <w:sz w:val="22"/>
          <w:szCs w:val="22"/>
        </w:rPr>
        <w:t>D</w:t>
      </w:r>
      <w:r w:rsidR="000501BD" w:rsidRPr="00C61604">
        <w:rPr>
          <w:rFonts w:ascii="Tahoma" w:hAnsi="Tahoma" w:cs="Tahoma"/>
          <w:b/>
          <w:bCs/>
          <w:sz w:val="22"/>
          <w:szCs w:val="22"/>
        </w:rPr>
        <w:t>OS</w:t>
      </w:r>
      <w:r w:rsidR="009D645B" w:rsidRPr="4C5F9115">
        <w:rPr>
          <w:rFonts w:ascii="Tahoma" w:hAnsi="Tahoma" w:cs="Tahoma"/>
          <w:sz w:val="22"/>
          <w:szCs w:val="22"/>
        </w:rPr>
        <w:t xml:space="preserve"> </w:t>
      </w:r>
      <w:bookmarkStart w:id="6" w:name="_Hlk110518147"/>
      <w:r w:rsidR="00D13398" w:rsidRPr="4C5F9115">
        <w:rPr>
          <w:rFonts w:ascii="Tahoma" w:hAnsi="Tahoma" w:cs="Tahoma"/>
          <w:sz w:val="22"/>
          <w:szCs w:val="22"/>
        </w:rPr>
        <w:t>dle čl. III odst. 2 bod 2.</w:t>
      </w:r>
      <w:r w:rsidR="00FE4B8D">
        <w:rPr>
          <w:rFonts w:ascii="Tahoma" w:hAnsi="Tahoma" w:cs="Tahoma"/>
          <w:sz w:val="22"/>
          <w:szCs w:val="22"/>
        </w:rPr>
        <w:t>3</w:t>
      </w:r>
      <w:r w:rsidR="00FE4B8D" w:rsidRPr="4C5F9115">
        <w:rPr>
          <w:rFonts w:ascii="Tahoma" w:hAnsi="Tahoma" w:cs="Tahoma"/>
          <w:sz w:val="22"/>
          <w:szCs w:val="22"/>
        </w:rPr>
        <w:t>–2</w:t>
      </w:r>
      <w:r w:rsidR="007E6A05" w:rsidRPr="00C61604">
        <w:rPr>
          <w:rFonts w:ascii="Tahoma" w:hAnsi="Tahoma" w:cs="Tahoma"/>
          <w:sz w:val="22"/>
          <w:szCs w:val="22"/>
        </w:rPr>
        <w:t>.</w:t>
      </w:r>
      <w:r w:rsidR="00611752">
        <w:rPr>
          <w:rFonts w:ascii="Tahoma" w:hAnsi="Tahoma" w:cs="Tahoma"/>
          <w:sz w:val="22"/>
          <w:szCs w:val="22"/>
        </w:rPr>
        <w:t>3</w:t>
      </w:r>
      <w:r w:rsidR="007E6A05" w:rsidRPr="00C61604">
        <w:rPr>
          <w:rFonts w:ascii="Tahoma" w:hAnsi="Tahoma" w:cs="Tahoma"/>
          <w:sz w:val="22"/>
          <w:szCs w:val="22"/>
        </w:rPr>
        <w:t>.</w:t>
      </w:r>
      <w:r w:rsidR="00A54991" w:rsidRPr="4C5F9115">
        <w:rPr>
          <w:rFonts w:ascii="Tahoma" w:hAnsi="Tahoma" w:cs="Tahoma"/>
          <w:sz w:val="22"/>
          <w:szCs w:val="22"/>
        </w:rPr>
        <w:t xml:space="preserve"> této smlouvy (</w:t>
      </w:r>
      <w:r w:rsidR="00FE470B">
        <w:rPr>
          <w:rFonts w:ascii="Tahoma" w:hAnsi="Tahoma" w:cs="Tahoma"/>
          <w:sz w:val="22"/>
          <w:szCs w:val="22"/>
        </w:rPr>
        <w:t>2</w:t>
      </w:r>
      <w:r w:rsidR="00A54991" w:rsidRPr="4C5F9115">
        <w:rPr>
          <w:rFonts w:ascii="Tahoma" w:hAnsi="Tahoma" w:cs="Tahoma"/>
          <w:sz w:val="22"/>
          <w:szCs w:val="22"/>
        </w:rPr>
        <w:t>.</w:t>
      </w:r>
      <w:r w:rsidR="00D13398" w:rsidRPr="4C5F9115">
        <w:rPr>
          <w:rFonts w:ascii="Tahoma" w:hAnsi="Tahoma" w:cs="Tahoma"/>
          <w:sz w:val="22"/>
          <w:szCs w:val="22"/>
        </w:rPr>
        <w:t> </w:t>
      </w:r>
      <w:r w:rsidR="00A54991" w:rsidRPr="4C5F9115">
        <w:rPr>
          <w:rFonts w:ascii="Tahoma" w:hAnsi="Tahoma" w:cs="Tahoma"/>
          <w:sz w:val="22"/>
          <w:szCs w:val="22"/>
        </w:rPr>
        <w:t>část díla)</w:t>
      </w:r>
      <w:r w:rsidR="00D13398" w:rsidRPr="4C5F9115">
        <w:rPr>
          <w:rFonts w:ascii="Tahoma" w:hAnsi="Tahoma" w:cs="Tahoma"/>
          <w:sz w:val="22"/>
          <w:szCs w:val="22"/>
        </w:rPr>
        <w:t xml:space="preserve"> </w:t>
      </w:r>
      <w:r w:rsidR="00A54991" w:rsidRPr="4C5F9115">
        <w:rPr>
          <w:rFonts w:ascii="Tahoma" w:hAnsi="Tahoma" w:cs="Tahoma"/>
          <w:b/>
          <w:bCs/>
          <w:sz w:val="22"/>
          <w:szCs w:val="22"/>
        </w:rPr>
        <w:t>do</w:t>
      </w:r>
      <w:r w:rsidR="00D13398" w:rsidRPr="003345B2">
        <w:rPr>
          <w:rFonts w:ascii="Tahoma" w:hAnsi="Tahoma" w:cs="Tahoma"/>
          <w:b/>
          <w:bCs/>
          <w:sz w:val="22"/>
          <w:szCs w:val="22"/>
        </w:rPr>
        <w:t> </w:t>
      </w:r>
      <w:r w:rsidR="00A81B10">
        <w:rPr>
          <w:rFonts w:ascii="Tahoma" w:hAnsi="Tahoma" w:cs="Tahoma"/>
          <w:b/>
          <w:bCs/>
          <w:sz w:val="22"/>
          <w:szCs w:val="22"/>
        </w:rPr>
        <w:t>60</w:t>
      </w:r>
      <w:r w:rsidR="00A81B10" w:rsidRPr="003345B2">
        <w:rPr>
          <w:rFonts w:ascii="Tahoma" w:hAnsi="Tahoma" w:cs="Tahoma"/>
          <w:b/>
          <w:bCs/>
          <w:sz w:val="22"/>
          <w:szCs w:val="22"/>
        </w:rPr>
        <w:t xml:space="preserve"> </w:t>
      </w:r>
      <w:r w:rsidR="00A339BC" w:rsidRPr="4C5F9115">
        <w:rPr>
          <w:rFonts w:ascii="Tahoma" w:hAnsi="Tahoma" w:cs="Tahoma"/>
          <w:b/>
          <w:bCs/>
          <w:sz w:val="22"/>
          <w:szCs w:val="22"/>
        </w:rPr>
        <w:t>dnů</w:t>
      </w:r>
      <w:r w:rsidR="00A54991" w:rsidRPr="4C5F9115">
        <w:rPr>
          <w:rFonts w:ascii="Tahoma" w:hAnsi="Tahoma" w:cs="Tahoma"/>
          <w:sz w:val="22"/>
          <w:szCs w:val="22"/>
        </w:rPr>
        <w:t xml:space="preserve"> </w:t>
      </w:r>
      <w:r w:rsidR="00FE470B" w:rsidRPr="003345B2">
        <w:rPr>
          <w:rFonts w:ascii="Tahoma" w:hAnsi="Tahoma" w:cs="Tahoma"/>
          <w:sz w:val="22"/>
          <w:szCs w:val="22"/>
        </w:rPr>
        <w:t>od převzetí 1. části díla</w:t>
      </w:r>
      <w:r w:rsidR="00180D25" w:rsidRPr="003345B2">
        <w:rPr>
          <w:rFonts w:ascii="Tahoma" w:hAnsi="Tahoma" w:cs="Tahoma"/>
          <w:sz w:val="22"/>
          <w:szCs w:val="22"/>
        </w:rPr>
        <w:t>;</w:t>
      </w:r>
    </w:p>
    <w:bookmarkEnd w:id="6"/>
    <w:p w14:paraId="6FD948DE" w14:textId="2478204F" w:rsidR="00A54991" w:rsidRPr="007E6A05" w:rsidRDefault="008B2E8B" w:rsidP="00AA2B28">
      <w:pPr>
        <w:pStyle w:val="OdstavecSmlouvy"/>
        <w:keepLines w:val="0"/>
        <w:numPr>
          <w:ilvl w:val="0"/>
          <w:numId w:val="30"/>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DPS</w:t>
      </w:r>
      <w:r w:rsidR="00A54991" w:rsidRPr="4C5F9115">
        <w:rPr>
          <w:rFonts w:ascii="Tahoma" w:hAnsi="Tahoma" w:cs="Tahoma"/>
          <w:sz w:val="22"/>
          <w:szCs w:val="22"/>
        </w:rPr>
        <w:t xml:space="preserve"> dle čl. III odst. 2 bod </w:t>
      </w:r>
      <w:r w:rsidR="007E6A05" w:rsidRPr="007E6A05">
        <w:rPr>
          <w:rFonts w:ascii="Tahoma" w:hAnsi="Tahoma" w:cs="Tahoma"/>
          <w:sz w:val="22"/>
          <w:szCs w:val="22"/>
        </w:rPr>
        <w:t>2.</w:t>
      </w:r>
      <w:r w:rsidR="00D41620">
        <w:rPr>
          <w:rFonts w:ascii="Tahoma" w:hAnsi="Tahoma" w:cs="Tahoma"/>
          <w:sz w:val="22"/>
          <w:szCs w:val="22"/>
        </w:rPr>
        <w:t>4</w:t>
      </w:r>
      <w:r w:rsidR="00D81188" w:rsidRPr="4C5F9115">
        <w:rPr>
          <w:rFonts w:ascii="Tahoma" w:hAnsi="Tahoma" w:cs="Tahoma"/>
          <w:sz w:val="22"/>
          <w:szCs w:val="22"/>
        </w:rPr>
        <w:t xml:space="preserve"> </w:t>
      </w:r>
      <w:r w:rsidR="00A54991" w:rsidRPr="4C5F9115">
        <w:rPr>
          <w:rFonts w:ascii="Tahoma" w:hAnsi="Tahoma" w:cs="Tahoma"/>
          <w:sz w:val="22"/>
          <w:szCs w:val="22"/>
        </w:rPr>
        <w:t>této smlouvy</w:t>
      </w:r>
      <w:r w:rsidR="0047264C" w:rsidRPr="4C5F9115">
        <w:rPr>
          <w:rFonts w:ascii="Tahoma" w:hAnsi="Tahoma" w:cs="Tahoma"/>
          <w:sz w:val="22"/>
          <w:szCs w:val="22"/>
        </w:rPr>
        <w:t xml:space="preserve"> </w:t>
      </w:r>
      <w:r w:rsidR="00A54991" w:rsidRPr="4C5F9115">
        <w:rPr>
          <w:rFonts w:ascii="Tahoma" w:hAnsi="Tahoma" w:cs="Tahoma"/>
          <w:sz w:val="22"/>
          <w:szCs w:val="22"/>
        </w:rPr>
        <w:t>(</w:t>
      </w:r>
      <w:r w:rsidR="00FE470B">
        <w:rPr>
          <w:rFonts w:ascii="Tahoma" w:hAnsi="Tahoma" w:cs="Tahoma"/>
          <w:sz w:val="22"/>
          <w:szCs w:val="22"/>
        </w:rPr>
        <w:t>3</w:t>
      </w:r>
      <w:r w:rsidR="00A54991" w:rsidRPr="4C5F9115">
        <w:rPr>
          <w:rFonts w:ascii="Tahoma" w:hAnsi="Tahoma" w:cs="Tahoma"/>
          <w:sz w:val="22"/>
          <w:szCs w:val="22"/>
        </w:rPr>
        <w:t>.</w:t>
      </w:r>
      <w:r w:rsidR="00D13398" w:rsidRPr="4C5F9115">
        <w:rPr>
          <w:rFonts w:ascii="Tahoma" w:hAnsi="Tahoma" w:cs="Tahoma"/>
          <w:sz w:val="22"/>
          <w:szCs w:val="22"/>
        </w:rPr>
        <w:t> </w:t>
      </w:r>
      <w:r w:rsidR="00A54991" w:rsidRPr="4C5F9115">
        <w:rPr>
          <w:rFonts w:ascii="Tahoma" w:hAnsi="Tahoma" w:cs="Tahoma"/>
          <w:sz w:val="22"/>
          <w:szCs w:val="22"/>
        </w:rPr>
        <w:t xml:space="preserve">část díla) </w:t>
      </w:r>
      <w:r w:rsidR="00A54991" w:rsidRPr="4C5F9115">
        <w:rPr>
          <w:rFonts w:ascii="Tahoma" w:hAnsi="Tahoma" w:cs="Tahoma"/>
          <w:b/>
          <w:bCs/>
          <w:sz w:val="22"/>
          <w:szCs w:val="22"/>
        </w:rPr>
        <w:t>do</w:t>
      </w:r>
      <w:r w:rsidR="007E6A05">
        <w:rPr>
          <w:rFonts w:ascii="Tahoma" w:hAnsi="Tahoma" w:cs="Tahoma"/>
          <w:b/>
          <w:bCs/>
          <w:sz w:val="22"/>
          <w:szCs w:val="22"/>
        </w:rPr>
        <w:t xml:space="preserve"> 30</w:t>
      </w:r>
      <w:r w:rsidR="00A54991" w:rsidRPr="4C5F9115">
        <w:rPr>
          <w:rFonts w:ascii="Tahoma" w:hAnsi="Tahoma" w:cs="Tahoma"/>
          <w:b/>
          <w:bCs/>
          <w:sz w:val="22"/>
          <w:szCs w:val="22"/>
        </w:rPr>
        <w:t xml:space="preserve"> dnů</w:t>
      </w:r>
      <w:r w:rsidR="00A54991" w:rsidRPr="4C5F9115">
        <w:rPr>
          <w:rFonts w:ascii="Tahoma" w:hAnsi="Tahoma" w:cs="Tahoma"/>
          <w:sz w:val="22"/>
          <w:szCs w:val="22"/>
        </w:rPr>
        <w:t xml:space="preserve"> ode dne </w:t>
      </w:r>
      <w:r w:rsidR="007F336B" w:rsidRPr="007E6A05">
        <w:rPr>
          <w:rFonts w:ascii="Tahoma" w:hAnsi="Tahoma" w:cs="Tahoma"/>
          <w:sz w:val="22"/>
          <w:szCs w:val="22"/>
        </w:rPr>
        <w:t xml:space="preserve">nabytí </w:t>
      </w:r>
      <w:r w:rsidR="00567D38" w:rsidRPr="007E6A05">
        <w:rPr>
          <w:rFonts w:ascii="Tahoma" w:hAnsi="Tahoma" w:cs="Tahoma"/>
          <w:sz w:val="22"/>
          <w:szCs w:val="22"/>
        </w:rPr>
        <w:t>pr</w:t>
      </w:r>
      <w:r w:rsidR="006D0C5E" w:rsidRPr="007E6A05">
        <w:rPr>
          <w:rFonts w:ascii="Tahoma" w:hAnsi="Tahoma" w:cs="Tahoma"/>
          <w:sz w:val="22"/>
          <w:szCs w:val="22"/>
        </w:rPr>
        <w:t>á</w:t>
      </w:r>
      <w:r w:rsidR="00567D38" w:rsidRPr="007E6A05">
        <w:rPr>
          <w:rFonts w:ascii="Tahoma" w:hAnsi="Tahoma" w:cs="Tahoma"/>
          <w:sz w:val="22"/>
          <w:szCs w:val="22"/>
        </w:rPr>
        <w:t>v</w:t>
      </w:r>
      <w:r w:rsidR="006D0C5E" w:rsidRPr="007E6A05">
        <w:rPr>
          <w:rFonts w:ascii="Tahoma" w:hAnsi="Tahoma" w:cs="Tahoma"/>
          <w:sz w:val="22"/>
          <w:szCs w:val="22"/>
        </w:rPr>
        <w:t>ní moci</w:t>
      </w:r>
      <w:r w:rsidR="00567D38" w:rsidRPr="007E6A05">
        <w:rPr>
          <w:rFonts w:ascii="Tahoma" w:hAnsi="Tahoma" w:cs="Tahoma"/>
          <w:sz w:val="22"/>
          <w:szCs w:val="22"/>
        </w:rPr>
        <w:t xml:space="preserve"> </w:t>
      </w:r>
      <w:r w:rsidR="00183C9E" w:rsidRPr="007E6A05">
        <w:rPr>
          <w:rFonts w:ascii="Tahoma" w:hAnsi="Tahoma" w:cs="Tahoma"/>
          <w:sz w:val="22"/>
          <w:szCs w:val="22"/>
        </w:rPr>
        <w:t>rozhodnutí o povolení záměru</w:t>
      </w:r>
      <w:r w:rsidR="007E6A05" w:rsidRPr="007E6A05">
        <w:rPr>
          <w:rFonts w:ascii="Tahoma" w:hAnsi="Tahoma" w:cs="Tahoma"/>
          <w:sz w:val="22"/>
          <w:szCs w:val="22"/>
        </w:rPr>
        <w:t>.</w:t>
      </w:r>
    </w:p>
    <w:p w14:paraId="3988CE75" w14:textId="7F64762D" w:rsidR="00E9248C" w:rsidRPr="004971A5" w:rsidRDefault="00E9248C" w:rsidP="00B45C71">
      <w:pPr>
        <w:pStyle w:val="Smlouva-eslo"/>
        <w:widowControl/>
        <w:numPr>
          <w:ilvl w:val="0"/>
          <w:numId w:val="1"/>
        </w:numPr>
        <w:spacing w:before="60" w:line="240" w:lineRule="auto"/>
        <w:ind w:left="426" w:hanging="426"/>
        <w:rPr>
          <w:rFonts w:ascii="Tahoma" w:hAnsi="Tahoma" w:cs="Tahoma"/>
          <w:sz w:val="22"/>
          <w:szCs w:val="22"/>
        </w:rPr>
      </w:pPr>
      <w:r w:rsidRPr="65FA0C62">
        <w:rPr>
          <w:rFonts w:ascii="Tahoma" w:hAnsi="Tahoma" w:cs="Tahoma"/>
          <w:sz w:val="22"/>
          <w:szCs w:val="22"/>
        </w:rPr>
        <w:t xml:space="preserve">Zhotovitel je povinen předat objednateli </w:t>
      </w:r>
      <w:bookmarkStart w:id="7" w:name="_Hlk132360559"/>
      <w:r w:rsidRPr="65FA0C62">
        <w:rPr>
          <w:rFonts w:ascii="Tahoma" w:hAnsi="Tahoma" w:cs="Tahoma"/>
          <w:b/>
          <w:bCs/>
          <w:sz w:val="22"/>
          <w:szCs w:val="22"/>
        </w:rPr>
        <w:t xml:space="preserve">seznam všech podaných žádostí o vyjádření a stanoviska </w:t>
      </w:r>
      <w:r>
        <w:rPr>
          <w:rFonts w:ascii="Tahoma" w:hAnsi="Tahoma" w:cs="Tahoma"/>
          <w:b/>
          <w:bCs/>
          <w:sz w:val="22"/>
          <w:szCs w:val="22"/>
        </w:rPr>
        <w:t>dotčených orgánů státní správy</w:t>
      </w:r>
      <w:r w:rsidRPr="65FA0C62">
        <w:rPr>
          <w:rFonts w:ascii="Tahoma" w:hAnsi="Tahoma" w:cs="Tahoma"/>
          <w:b/>
          <w:bCs/>
          <w:sz w:val="22"/>
          <w:szCs w:val="22"/>
        </w:rPr>
        <w:t xml:space="preserve"> a vlastníků veřejné dopravní a </w:t>
      </w:r>
      <w:r w:rsidRPr="65FA0C62">
        <w:rPr>
          <w:rFonts w:ascii="Tahoma" w:hAnsi="Tahoma" w:cs="Tahoma"/>
          <w:b/>
          <w:bCs/>
          <w:sz w:val="22"/>
          <w:szCs w:val="22"/>
        </w:rPr>
        <w:lastRenderedPageBreak/>
        <w:t xml:space="preserve">technické infrastruktury </w:t>
      </w:r>
      <w:bookmarkStart w:id="8" w:name="_Hlk132360946"/>
      <w:r>
        <w:rPr>
          <w:rFonts w:ascii="Tahoma" w:hAnsi="Tahoma" w:cs="Tahoma"/>
          <w:b/>
          <w:bCs/>
          <w:sz w:val="22"/>
          <w:szCs w:val="22"/>
        </w:rPr>
        <w:t xml:space="preserve">nejpozději 30 dnů </w:t>
      </w:r>
      <w:bookmarkEnd w:id="7"/>
      <w:r w:rsidRPr="00965280">
        <w:rPr>
          <w:rFonts w:ascii="Tahoma" w:hAnsi="Tahoma" w:cs="Tahoma"/>
          <w:sz w:val="22"/>
          <w:szCs w:val="22"/>
        </w:rPr>
        <w:t>před termínem pro provedení 2. části díla.</w:t>
      </w:r>
      <w:bookmarkEnd w:id="8"/>
    </w:p>
    <w:p w14:paraId="2B8868CF" w14:textId="77777777" w:rsidR="00656201" w:rsidRPr="00656201" w:rsidRDefault="00656201" w:rsidP="00A06DF6">
      <w:pPr>
        <w:pStyle w:val="OdstavecSmlouvy"/>
        <w:keepLines w:val="0"/>
        <w:numPr>
          <w:ilvl w:val="0"/>
          <w:numId w:val="1"/>
        </w:numPr>
        <w:tabs>
          <w:tab w:val="clear" w:pos="426"/>
          <w:tab w:val="clear" w:pos="1701"/>
        </w:tabs>
        <w:spacing w:before="120" w:after="0"/>
        <w:ind w:left="426" w:hanging="426"/>
        <w:rPr>
          <w:rFonts w:ascii="Tahoma" w:hAnsi="Tahoma" w:cs="Tahoma"/>
          <w:bCs/>
          <w:sz w:val="22"/>
          <w:szCs w:val="22"/>
        </w:rPr>
      </w:pPr>
      <w:r w:rsidRPr="1035BEA9">
        <w:rPr>
          <w:rFonts w:ascii="Tahoma" w:hAnsi="Tahoma" w:cs="Tahoma"/>
          <w:sz w:val="22"/>
          <w:szCs w:val="22"/>
        </w:rPr>
        <w:t>V případě vzniku překážek ze strany dotčených orgánů státní správy, ze strany vlastníků dotčených parcel, vlastníků (správců) inženýrských sítí</w:t>
      </w:r>
      <w:r w:rsidR="00D4793D" w:rsidRPr="1035BEA9">
        <w:rPr>
          <w:rFonts w:ascii="Tahoma" w:hAnsi="Tahoma" w:cs="Tahoma"/>
          <w:sz w:val="22"/>
          <w:szCs w:val="22"/>
        </w:rPr>
        <w:t xml:space="preserve"> nebo</w:t>
      </w:r>
      <w:r w:rsidRPr="1035BEA9">
        <w:rPr>
          <w:rFonts w:ascii="Tahoma" w:hAnsi="Tahoma" w:cs="Tahoma"/>
          <w:sz w:val="22"/>
          <w:szCs w:val="22"/>
        </w:rPr>
        <w:t xml:space="preserve"> vlastníků dotčených objektů,</w:t>
      </w:r>
      <w:r w:rsidR="00D4793D" w:rsidRPr="1035BEA9">
        <w:rPr>
          <w:rFonts w:ascii="Tahoma" w:hAnsi="Tahoma" w:cs="Tahoma"/>
          <w:sz w:val="22"/>
          <w:szCs w:val="22"/>
        </w:rPr>
        <w:t xml:space="preserve"> které </w:t>
      </w:r>
      <w:r w:rsidR="000F736B" w:rsidRPr="1035BEA9">
        <w:rPr>
          <w:rFonts w:ascii="Tahoma" w:hAnsi="Tahoma" w:cs="Tahoma"/>
          <w:sz w:val="22"/>
          <w:szCs w:val="22"/>
        </w:rPr>
        <w:t>mají vliv na termíny plnění stanovené touto smlouvou a</w:t>
      </w:r>
      <w:r w:rsidRPr="1035BEA9">
        <w:rPr>
          <w:rFonts w:ascii="Tahoma" w:hAnsi="Tahoma" w:cs="Tahoma"/>
          <w:sz w:val="22"/>
          <w:szCs w:val="22"/>
        </w:rPr>
        <w:t xml:space="preserve"> kterým zhotovitel jednající s náležitou péčí</w:t>
      </w:r>
      <w:r w:rsidR="000F736B" w:rsidRPr="1035BEA9">
        <w:rPr>
          <w:rFonts w:ascii="Tahoma" w:hAnsi="Tahoma" w:cs="Tahoma"/>
          <w:sz w:val="22"/>
          <w:szCs w:val="22"/>
        </w:rPr>
        <w:t xml:space="preserve"> a odborností </w:t>
      </w:r>
      <w:r w:rsidRPr="1035BEA9">
        <w:rPr>
          <w:rFonts w:ascii="Tahoma" w:hAnsi="Tahoma" w:cs="Tahoma"/>
          <w:sz w:val="22"/>
          <w:szCs w:val="22"/>
        </w:rPr>
        <w:t>nemohl zabránit</w:t>
      </w:r>
      <w:r w:rsidR="000F736B" w:rsidRPr="1035BEA9">
        <w:rPr>
          <w:rFonts w:ascii="Tahoma" w:hAnsi="Tahoma" w:cs="Tahoma"/>
          <w:sz w:val="22"/>
          <w:szCs w:val="22"/>
        </w:rPr>
        <w:t xml:space="preserve"> (tj. zejména pod</w:t>
      </w:r>
      <w:r w:rsidR="00076B40" w:rsidRPr="1035BEA9">
        <w:rPr>
          <w:rFonts w:ascii="Tahoma" w:hAnsi="Tahoma" w:cs="Tahoma"/>
          <w:sz w:val="22"/>
          <w:szCs w:val="22"/>
        </w:rPr>
        <w:t>al</w:t>
      </w:r>
      <w:r w:rsidR="000F736B" w:rsidRPr="1035BEA9">
        <w:rPr>
          <w:rFonts w:ascii="Tahoma" w:hAnsi="Tahoma" w:cs="Tahoma"/>
          <w:sz w:val="22"/>
          <w:szCs w:val="22"/>
        </w:rPr>
        <w:t xml:space="preserve"> příslušn</w:t>
      </w:r>
      <w:r w:rsidR="00076B40" w:rsidRPr="1035BEA9">
        <w:rPr>
          <w:rFonts w:ascii="Tahoma" w:hAnsi="Tahoma" w:cs="Tahoma"/>
          <w:sz w:val="22"/>
          <w:szCs w:val="22"/>
        </w:rPr>
        <w:t>é</w:t>
      </w:r>
      <w:r w:rsidR="000F736B" w:rsidRPr="1035BEA9">
        <w:rPr>
          <w:rFonts w:ascii="Tahoma" w:hAnsi="Tahoma" w:cs="Tahoma"/>
          <w:sz w:val="22"/>
          <w:szCs w:val="22"/>
        </w:rPr>
        <w:t xml:space="preserve"> žádost</w:t>
      </w:r>
      <w:r w:rsidR="00076B40" w:rsidRPr="1035BEA9">
        <w:rPr>
          <w:rFonts w:ascii="Tahoma" w:hAnsi="Tahoma" w:cs="Tahoma"/>
          <w:sz w:val="22"/>
          <w:szCs w:val="22"/>
        </w:rPr>
        <w:t>i</w:t>
      </w:r>
      <w:r w:rsidR="000F736B" w:rsidRPr="1035BEA9">
        <w:rPr>
          <w:rFonts w:ascii="Tahoma" w:hAnsi="Tahoma" w:cs="Tahoma"/>
          <w:sz w:val="22"/>
          <w:szCs w:val="22"/>
        </w:rPr>
        <w:t xml:space="preserve"> v</w:t>
      </w:r>
      <w:r w:rsidR="009C22E3" w:rsidRPr="1035BEA9">
        <w:rPr>
          <w:rFonts w:ascii="Tahoma" w:hAnsi="Tahoma" w:cs="Tahoma"/>
          <w:sz w:val="22"/>
          <w:szCs w:val="22"/>
        </w:rPr>
        <w:t> dostatečné lhůtě</w:t>
      </w:r>
      <w:r w:rsidR="00D472A9" w:rsidRPr="1035BEA9">
        <w:rPr>
          <w:rFonts w:ascii="Tahoma" w:hAnsi="Tahoma" w:cs="Tahoma"/>
          <w:sz w:val="22"/>
          <w:szCs w:val="22"/>
        </w:rPr>
        <w:t>, tj. min. 30 dní,</w:t>
      </w:r>
      <w:r w:rsidR="009C22E3" w:rsidRPr="1035BEA9">
        <w:rPr>
          <w:rFonts w:ascii="Tahoma" w:hAnsi="Tahoma" w:cs="Tahoma"/>
          <w:sz w:val="22"/>
          <w:szCs w:val="22"/>
        </w:rPr>
        <w:t xml:space="preserve"> předem)</w:t>
      </w:r>
      <w:r w:rsidRPr="1035BEA9">
        <w:rPr>
          <w:rFonts w:ascii="Tahoma" w:hAnsi="Tahoma" w:cs="Tahoma"/>
          <w:sz w:val="22"/>
          <w:szCs w:val="22"/>
        </w:rPr>
        <w:t>,</w:t>
      </w:r>
      <w:r w:rsidR="00FF05F7" w:rsidRPr="1035BEA9">
        <w:rPr>
          <w:rFonts w:ascii="Tahoma" w:hAnsi="Tahoma" w:cs="Tahoma"/>
          <w:sz w:val="22"/>
          <w:szCs w:val="22"/>
        </w:rPr>
        <w:t xml:space="preserve"> je zhotovitel povinen bezodkladně o této skutečnost informovat objednatele. O</w:t>
      </w:r>
      <w:r w:rsidRPr="1035BEA9">
        <w:rPr>
          <w:rFonts w:ascii="Tahoma" w:hAnsi="Tahoma" w:cs="Tahoma"/>
          <w:sz w:val="22"/>
          <w:szCs w:val="22"/>
        </w:rPr>
        <w:t>bjednatel</w:t>
      </w:r>
      <w:r w:rsidR="00FF05F7" w:rsidRPr="1035BEA9">
        <w:rPr>
          <w:rFonts w:ascii="Tahoma" w:hAnsi="Tahoma" w:cs="Tahoma"/>
          <w:sz w:val="22"/>
          <w:szCs w:val="22"/>
        </w:rPr>
        <w:t xml:space="preserve"> si</w:t>
      </w:r>
      <w:r w:rsidRPr="1035BEA9">
        <w:rPr>
          <w:rFonts w:ascii="Tahoma" w:hAnsi="Tahoma" w:cs="Tahoma"/>
          <w:sz w:val="22"/>
          <w:szCs w:val="22"/>
        </w:rPr>
        <w:t xml:space="preserve"> v</w:t>
      </w:r>
      <w:r w:rsidR="00FF05F7" w:rsidRPr="1035BEA9">
        <w:rPr>
          <w:rFonts w:ascii="Tahoma" w:hAnsi="Tahoma" w:cs="Tahoma"/>
          <w:sz w:val="22"/>
          <w:szCs w:val="22"/>
        </w:rPr>
        <w:t xml:space="preserve"> těchto případech </w:t>
      </w:r>
      <w:r w:rsidRPr="1035BEA9">
        <w:rPr>
          <w:rFonts w:ascii="Tahoma" w:hAnsi="Tahoma" w:cs="Tahoma"/>
          <w:sz w:val="22"/>
          <w:szCs w:val="22"/>
        </w:rPr>
        <w:t xml:space="preserve">vyhrazuje právo prodloužit dobu plnění </w:t>
      </w:r>
      <w:r w:rsidR="00D4793D" w:rsidRPr="1035BEA9">
        <w:rPr>
          <w:rFonts w:ascii="Tahoma" w:hAnsi="Tahoma" w:cs="Tahoma"/>
          <w:sz w:val="22"/>
          <w:szCs w:val="22"/>
        </w:rPr>
        <w:t xml:space="preserve">stanovenou v </w:t>
      </w:r>
      <w:r w:rsidRPr="1035BEA9">
        <w:rPr>
          <w:rFonts w:ascii="Tahoma" w:hAnsi="Tahoma" w:cs="Tahoma"/>
          <w:sz w:val="22"/>
          <w:szCs w:val="22"/>
        </w:rPr>
        <w:t>odst. 1</w:t>
      </w:r>
      <w:r w:rsidR="00D4793D" w:rsidRPr="1035BEA9">
        <w:rPr>
          <w:rFonts w:ascii="Tahoma" w:hAnsi="Tahoma" w:cs="Tahoma"/>
          <w:sz w:val="22"/>
          <w:szCs w:val="22"/>
        </w:rPr>
        <w:t xml:space="preserve"> tohoto článku smlouvy</w:t>
      </w:r>
      <w:r w:rsidRPr="1035BEA9">
        <w:rPr>
          <w:rFonts w:ascii="Tahoma" w:hAnsi="Tahoma" w:cs="Tahoma"/>
          <w:sz w:val="22"/>
          <w:szCs w:val="22"/>
        </w:rPr>
        <w:t xml:space="preserve"> a</w:t>
      </w:r>
      <w:r w:rsidR="00D4793D" w:rsidRPr="1035BEA9">
        <w:rPr>
          <w:rFonts w:ascii="Tahoma" w:hAnsi="Tahoma" w:cs="Tahoma"/>
          <w:sz w:val="22"/>
          <w:szCs w:val="22"/>
        </w:rPr>
        <w:t xml:space="preserve"> v</w:t>
      </w:r>
      <w:r w:rsidRPr="1035BEA9">
        <w:rPr>
          <w:rFonts w:ascii="Tahoma" w:hAnsi="Tahoma" w:cs="Tahoma"/>
          <w:sz w:val="22"/>
          <w:szCs w:val="22"/>
        </w:rPr>
        <w:t xml:space="preserve"> čl. XII odst. 1 této smlouvy</w:t>
      </w:r>
      <w:r w:rsidR="00D4793D" w:rsidRPr="1035BEA9">
        <w:rPr>
          <w:rFonts w:ascii="Tahoma" w:hAnsi="Tahoma" w:cs="Tahoma"/>
          <w:sz w:val="22"/>
          <w:szCs w:val="22"/>
        </w:rPr>
        <w:t>, a to</w:t>
      </w:r>
      <w:r w:rsidRPr="1035BEA9">
        <w:rPr>
          <w:rFonts w:ascii="Tahoma" w:hAnsi="Tahoma" w:cs="Tahoma"/>
          <w:sz w:val="22"/>
          <w:szCs w:val="22"/>
        </w:rPr>
        <w:t xml:space="preserve"> o dobu trvání překážky. </w:t>
      </w:r>
      <w:r w:rsidR="00D4793D" w:rsidRPr="1035BEA9">
        <w:rPr>
          <w:rFonts w:ascii="Tahoma" w:hAnsi="Tahoma" w:cs="Tahoma"/>
          <w:sz w:val="22"/>
          <w:szCs w:val="22"/>
        </w:rPr>
        <w:t>Doba bude prodloužena na základě zhotovitelem předloženého</w:t>
      </w:r>
      <w:r w:rsidRPr="1035BEA9">
        <w:rPr>
          <w:rFonts w:ascii="Tahoma" w:hAnsi="Tahoma" w:cs="Tahoma"/>
          <w:sz w:val="22"/>
          <w:szCs w:val="22"/>
        </w:rPr>
        <w:t xml:space="preserve"> podrobn</w:t>
      </w:r>
      <w:r w:rsidR="00D4793D" w:rsidRPr="1035BEA9">
        <w:rPr>
          <w:rFonts w:ascii="Tahoma" w:hAnsi="Tahoma" w:cs="Tahoma"/>
          <w:sz w:val="22"/>
          <w:szCs w:val="22"/>
        </w:rPr>
        <w:t>ého</w:t>
      </w:r>
      <w:r w:rsidRPr="1035BEA9">
        <w:rPr>
          <w:rFonts w:ascii="Tahoma" w:hAnsi="Tahoma" w:cs="Tahoma"/>
          <w:sz w:val="22"/>
          <w:szCs w:val="22"/>
        </w:rPr>
        <w:t xml:space="preserve"> popis</w:t>
      </w:r>
      <w:r w:rsidR="00D4793D" w:rsidRPr="1035BEA9">
        <w:rPr>
          <w:rFonts w:ascii="Tahoma" w:hAnsi="Tahoma" w:cs="Tahoma"/>
          <w:sz w:val="22"/>
          <w:szCs w:val="22"/>
        </w:rPr>
        <w:t>u</w:t>
      </w:r>
      <w:r w:rsidRPr="1035BEA9">
        <w:rPr>
          <w:rFonts w:ascii="Tahoma" w:hAnsi="Tahoma" w:cs="Tahoma"/>
          <w:sz w:val="22"/>
          <w:szCs w:val="22"/>
        </w:rPr>
        <w:t xml:space="preserve"> překážky spolu se zdůvodněním, jakým způsobem mu tato překážka brání v plnění jeho závazků z této smlouvy</w:t>
      </w:r>
      <w:r w:rsidR="00757037" w:rsidRPr="1035BEA9">
        <w:rPr>
          <w:rFonts w:ascii="Tahoma" w:hAnsi="Tahoma" w:cs="Tahoma"/>
          <w:sz w:val="22"/>
          <w:szCs w:val="22"/>
        </w:rPr>
        <w:t>, resp. jaký dopad má na splnění termínů plnění stanovených touto smlouvou</w:t>
      </w:r>
      <w:r w:rsidRPr="1035BEA9">
        <w:rPr>
          <w:rFonts w:ascii="Tahoma" w:hAnsi="Tahoma" w:cs="Tahoma"/>
          <w:sz w:val="22"/>
          <w:szCs w:val="22"/>
        </w:rPr>
        <w:t>.</w:t>
      </w:r>
    </w:p>
    <w:p w14:paraId="2B29A5FE" w14:textId="77777777" w:rsidR="00A54991" w:rsidRPr="005A71A1" w:rsidRDefault="00A54991" w:rsidP="00A06DF6">
      <w:pPr>
        <w:pStyle w:val="OdstavecSmlouvy"/>
        <w:keepLines w:val="0"/>
        <w:numPr>
          <w:ilvl w:val="0"/>
          <w:numId w:val="1"/>
        </w:numPr>
        <w:tabs>
          <w:tab w:val="clear" w:pos="426"/>
          <w:tab w:val="clear" w:pos="1701"/>
        </w:tabs>
        <w:spacing w:before="120" w:after="0"/>
        <w:ind w:left="426" w:hanging="426"/>
        <w:rPr>
          <w:rFonts w:ascii="Tahoma" w:hAnsi="Tahoma" w:cs="Tahoma"/>
          <w:sz w:val="22"/>
          <w:szCs w:val="22"/>
        </w:rPr>
      </w:pPr>
      <w:r w:rsidRPr="1035BEA9">
        <w:rPr>
          <w:rFonts w:ascii="Tahoma" w:hAnsi="Tahoma" w:cs="Tahoma"/>
          <w:sz w:val="22"/>
          <w:szCs w:val="22"/>
        </w:rPr>
        <w:t xml:space="preserve">Místem plnění pro předání jednotlivých částí díla je </w:t>
      </w:r>
      <w:r w:rsidR="00D16E92" w:rsidRPr="005A71A1">
        <w:rPr>
          <w:rFonts w:ascii="Tahoma" w:hAnsi="Tahoma" w:cs="Tahoma"/>
          <w:sz w:val="22"/>
          <w:szCs w:val="22"/>
        </w:rPr>
        <w:t>sídlo objednatele</w:t>
      </w:r>
      <w:r w:rsidRPr="005A71A1">
        <w:rPr>
          <w:rFonts w:ascii="Tahoma" w:hAnsi="Tahoma" w:cs="Tahoma"/>
          <w:sz w:val="22"/>
          <w:szCs w:val="22"/>
        </w:rPr>
        <w:t>.</w:t>
      </w:r>
    </w:p>
    <w:p w14:paraId="77D1BE1D"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44774B42" w14:textId="2DB863BF" w:rsidR="00A54991" w:rsidRPr="00080BAF" w:rsidRDefault="0001005B"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35723C">
        <w:rPr>
          <w:rFonts w:ascii="Tahoma" w:hAnsi="Tahoma" w:cs="Tahoma"/>
          <w:sz w:val="22"/>
          <w:szCs w:val="22"/>
        </w:rPr>
        <w:t>Přejímací řízení bude objednatelem zahájeno nejpozději v poslední den doby plnění</w:t>
      </w:r>
      <w:r>
        <w:rPr>
          <w:rFonts w:ascii="Tahoma" w:hAnsi="Tahoma" w:cs="Tahoma"/>
          <w:sz w:val="22"/>
          <w:szCs w:val="22"/>
        </w:rPr>
        <w:t>.</w:t>
      </w:r>
      <w:r w:rsidRPr="4174D4AB">
        <w:rPr>
          <w:rFonts w:ascii="Tahoma" w:hAnsi="Tahoma" w:cs="Tahoma"/>
          <w:sz w:val="22"/>
          <w:szCs w:val="22"/>
        </w:rPr>
        <w:t xml:space="preserve"> </w:t>
      </w:r>
      <w:r w:rsidR="00A54991" w:rsidRPr="00080BAF">
        <w:rPr>
          <w:rFonts w:ascii="Tahoma" w:hAnsi="Tahoma" w:cs="Tahoma"/>
          <w:sz w:val="22"/>
          <w:szCs w:val="22"/>
        </w:rPr>
        <w:t xml:space="preserve">Dílo bude </w:t>
      </w:r>
      <w:r w:rsidR="00B012B4" w:rsidRPr="00080BAF">
        <w:rPr>
          <w:rFonts w:ascii="Tahoma" w:hAnsi="Tahoma" w:cs="Tahoma"/>
          <w:sz w:val="22"/>
          <w:szCs w:val="22"/>
        </w:rPr>
        <w:t>provedeno</w:t>
      </w:r>
      <w:r w:rsidR="00A54991" w:rsidRPr="00080BAF">
        <w:rPr>
          <w:rFonts w:ascii="Tahoma" w:hAnsi="Tahoma" w:cs="Tahoma"/>
          <w:sz w:val="22"/>
          <w:szCs w:val="22"/>
        </w:rPr>
        <w:t xml:space="preserve"> a objednateli předáno po částech, a to v termínech uvedených v</w:t>
      </w:r>
      <w:r w:rsidR="00D13398">
        <w:rPr>
          <w:rFonts w:ascii="Tahoma" w:hAnsi="Tahoma" w:cs="Tahoma"/>
          <w:sz w:val="22"/>
          <w:szCs w:val="22"/>
        </w:rPr>
        <w:t> </w:t>
      </w:r>
      <w:r w:rsidR="00A54991" w:rsidRPr="00080BAF">
        <w:rPr>
          <w:rFonts w:ascii="Tahoma" w:hAnsi="Tahoma" w:cs="Tahoma"/>
          <w:sz w:val="22"/>
          <w:szCs w:val="22"/>
        </w:rPr>
        <w:t>čl.</w:t>
      </w:r>
      <w:r w:rsidR="00D13398">
        <w:rPr>
          <w:rFonts w:ascii="Tahoma" w:hAnsi="Tahoma" w:cs="Tahoma"/>
          <w:sz w:val="22"/>
          <w:szCs w:val="22"/>
        </w:rPr>
        <w:t> </w:t>
      </w:r>
      <w:r w:rsidR="00A54991" w:rsidRPr="00080BAF">
        <w:rPr>
          <w:rFonts w:ascii="Tahoma" w:hAnsi="Tahoma" w:cs="Tahoma"/>
          <w:sz w:val="22"/>
          <w:szCs w:val="22"/>
        </w:rPr>
        <w:t>IV odst.</w:t>
      </w:r>
      <w:r w:rsidR="00D13398">
        <w:rPr>
          <w:rFonts w:ascii="Tahoma" w:hAnsi="Tahoma" w:cs="Tahoma"/>
          <w:sz w:val="22"/>
          <w:szCs w:val="22"/>
        </w:rPr>
        <w:t> </w:t>
      </w:r>
      <w:r w:rsidR="00A54991" w:rsidRPr="00080BAF">
        <w:rPr>
          <w:rFonts w:ascii="Tahoma" w:hAnsi="Tahoma" w:cs="Tahoma"/>
          <w:sz w:val="22"/>
          <w:szCs w:val="22"/>
        </w:rPr>
        <w:t>1 této smlouvy.</w:t>
      </w:r>
    </w:p>
    <w:p w14:paraId="2F8EEC08" w14:textId="77777777" w:rsidR="00A54991" w:rsidRPr="00080BAF"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(jeho část) převzít v případě, že bude provedeno bez vad a nedodělků. </w:t>
      </w:r>
      <w:r w:rsidR="00E81522" w:rsidRPr="00070179">
        <w:rPr>
          <w:rFonts w:ascii="Tahoma" w:hAnsi="Tahoma" w:cs="Tahoma"/>
          <w:sz w:val="22"/>
          <w:szCs w:val="22"/>
        </w:rPr>
        <w:t>K předání</w:t>
      </w:r>
      <w:r w:rsidRPr="00070179">
        <w:rPr>
          <w:rFonts w:ascii="Tahoma" w:hAnsi="Tahoma" w:cs="Tahoma"/>
          <w:sz w:val="22"/>
          <w:szCs w:val="22"/>
        </w:rPr>
        <w:t xml:space="preserve"> díla (jeho části) zhotovitel </w:t>
      </w:r>
      <w:r w:rsidR="007B7556" w:rsidRPr="00070179">
        <w:rPr>
          <w:rFonts w:ascii="Tahoma" w:hAnsi="Tahoma" w:cs="Tahoma"/>
          <w:sz w:val="22"/>
          <w:szCs w:val="22"/>
        </w:rPr>
        <w:t xml:space="preserve">vyhotoví </w:t>
      </w:r>
      <w:r w:rsidRPr="00070179">
        <w:rPr>
          <w:rFonts w:ascii="Tahoma" w:hAnsi="Tahoma" w:cs="Tahoma"/>
          <w:sz w:val="22"/>
          <w:szCs w:val="22"/>
        </w:rPr>
        <w:t>protokol,</w:t>
      </w:r>
      <w:r w:rsidRPr="00080BAF">
        <w:rPr>
          <w:rFonts w:ascii="Tahoma" w:hAnsi="Tahoma" w:cs="Tahoma"/>
          <w:sz w:val="22"/>
          <w:szCs w:val="22"/>
        </w:rPr>
        <w:t xml:space="preserve"> </w:t>
      </w:r>
      <w:r w:rsidR="00070179">
        <w:rPr>
          <w:rFonts w:ascii="Tahoma" w:hAnsi="Tahoma" w:cs="Tahoma"/>
          <w:sz w:val="22"/>
          <w:szCs w:val="22"/>
        </w:rPr>
        <w:t>ve </w:t>
      </w:r>
      <w:r w:rsidRPr="00080BAF">
        <w:rPr>
          <w:rFonts w:ascii="Tahoma" w:hAnsi="Tahoma" w:cs="Tahoma"/>
          <w:sz w:val="22"/>
          <w:szCs w:val="22"/>
        </w:rPr>
        <w:t xml:space="preserve">kterém objednatel </w:t>
      </w:r>
      <w:r w:rsidR="00E81522" w:rsidRPr="00080BAF">
        <w:rPr>
          <w:rFonts w:ascii="Tahoma" w:hAnsi="Tahoma" w:cs="Tahoma"/>
          <w:sz w:val="22"/>
          <w:szCs w:val="22"/>
        </w:rPr>
        <w:t xml:space="preserve">po ukončení přejímacího řízení </w:t>
      </w:r>
      <w:r w:rsidRPr="00080BAF">
        <w:rPr>
          <w:rFonts w:ascii="Tahoma" w:hAnsi="Tahoma" w:cs="Tahoma"/>
          <w:sz w:val="22"/>
          <w:szCs w:val="22"/>
        </w:rPr>
        <w:t>prohlásí, zda dílo (jeho část)</w:t>
      </w:r>
      <w:r w:rsidR="007163FB">
        <w:rPr>
          <w:rFonts w:ascii="Tahoma" w:hAnsi="Tahoma" w:cs="Tahoma"/>
          <w:sz w:val="22"/>
          <w:szCs w:val="22"/>
        </w:rPr>
        <w:t xml:space="preserve"> </w:t>
      </w:r>
      <w:r w:rsidRPr="00080BAF">
        <w:rPr>
          <w:rFonts w:ascii="Tahoma" w:hAnsi="Tahoma" w:cs="Tahoma"/>
          <w:sz w:val="22"/>
          <w:szCs w:val="22"/>
        </w:rPr>
        <w:t>přejímá či nikoli.</w:t>
      </w:r>
      <w:r w:rsidR="007D18F4">
        <w:rPr>
          <w:rFonts w:ascii="Tahoma" w:hAnsi="Tahoma" w:cs="Tahoma"/>
          <w:sz w:val="22"/>
          <w:szCs w:val="22"/>
        </w:rPr>
        <w:t xml:space="preserve"> </w:t>
      </w:r>
      <w:r w:rsidR="007D18F4" w:rsidRPr="00070179">
        <w:rPr>
          <w:rFonts w:ascii="Tahoma" w:hAnsi="Tahoma" w:cs="Tahoma"/>
          <w:sz w:val="22"/>
          <w:szCs w:val="22"/>
        </w:rPr>
        <w:t>V</w:t>
      </w:r>
      <w:r w:rsidR="00AB5BC6">
        <w:rPr>
          <w:rFonts w:ascii="Tahoma" w:hAnsi="Tahoma" w:cs="Tahoma"/>
          <w:sz w:val="22"/>
          <w:szCs w:val="22"/>
        </w:rPr>
        <w:t> </w:t>
      </w:r>
      <w:r w:rsidR="007D18F4" w:rsidRPr="00070179">
        <w:rPr>
          <w:rFonts w:ascii="Tahoma" w:hAnsi="Tahoma" w:cs="Tahoma"/>
          <w:sz w:val="22"/>
          <w:szCs w:val="22"/>
        </w:rPr>
        <w:t>případě</w:t>
      </w:r>
      <w:r w:rsidR="00AB5BC6">
        <w:rPr>
          <w:rFonts w:ascii="Tahoma" w:hAnsi="Tahoma" w:cs="Tahoma"/>
          <w:sz w:val="22"/>
          <w:szCs w:val="22"/>
        </w:rPr>
        <w:t>, že dílo vykazuje</w:t>
      </w:r>
      <w:r w:rsidR="007D18F4" w:rsidRPr="00070179">
        <w:rPr>
          <w:rFonts w:ascii="Tahoma" w:hAnsi="Tahoma" w:cs="Tahoma"/>
          <w:sz w:val="22"/>
          <w:szCs w:val="22"/>
        </w:rPr>
        <w:t xml:space="preserve"> vady nebo nedodělky</w:t>
      </w:r>
      <w:r w:rsidR="00B42608">
        <w:rPr>
          <w:rFonts w:ascii="Tahoma" w:hAnsi="Tahoma" w:cs="Tahoma"/>
          <w:sz w:val="22"/>
          <w:szCs w:val="22"/>
        </w:rPr>
        <w:t>,</w:t>
      </w:r>
      <w:r w:rsidR="007D18F4" w:rsidRPr="00070179">
        <w:rPr>
          <w:rFonts w:ascii="Tahoma" w:hAnsi="Tahoma" w:cs="Tahoma"/>
          <w:sz w:val="22"/>
          <w:szCs w:val="22"/>
        </w:rPr>
        <w:t xml:space="preserve"> specifikuje</w:t>
      </w:r>
      <w:r w:rsidR="00AB5BC6">
        <w:rPr>
          <w:rFonts w:ascii="Tahoma" w:hAnsi="Tahoma" w:cs="Tahoma"/>
          <w:sz w:val="22"/>
          <w:szCs w:val="22"/>
        </w:rPr>
        <w:t xml:space="preserve"> je objednatel</w:t>
      </w:r>
      <w:r w:rsidR="007D18F4" w:rsidRPr="00070179">
        <w:rPr>
          <w:rFonts w:ascii="Tahoma" w:hAnsi="Tahoma" w:cs="Tahoma"/>
          <w:sz w:val="22"/>
          <w:szCs w:val="22"/>
        </w:rPr>
        <w:t xml:space="preserve"> v předávacím protokolu.</w:t>
      </w:r>
    </w:p>
    <w:p w14:paraId="1901CC92" w14:textId="04BD52EC" w:rsidR="00690F8D" w:rsidRPr="00E63EBB" w:rsidRDefault="3BF674C4"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color w:val="FF0000"/>
          <w:sz w:val="22"/>
          <w:szCs w:val="22"/>
        </w:rPr>
      </w:pPr>
      <w:r w:rsidRPr="4E220982">
        <w:rPr>
          <w:rFonts w:ascii="Tahoma" w:hAnsi="Tahoma" w:cs="Tahoma"/>
          <w:sz w:val="22"/>
          <w:szCs w:val="22"/>
        </w:rPr>
        <w:t>Objednatel je povinen potvrdit v předávacím protokolu, zda dílo (</w:t>
      </w:r>
      <w:r w:rsidR="3543FC34" w:rsidRPr="4E220982">
        <w:rPr>
          <w:rFonts w:ascii="Tahoma" w:hAnsi="Tahoma" w:cs="Tahoma"/>
          <w:sz w:val="22"/>
          <w:szCs w:val="22"/>
        </w:rPr>
        <w:t>jeho část) přejímá či nikoli do </w:t>
      </w:r>
      <w:r w:rsidR="006D3CB9" w:rsidRPr="006D3CB9">
        <w:rPr>
          <w:rFonts w:ascii="Tahoma" w:hAnsi="Tahoma" w:cs="Tahoma"/>
          <w:sz w:val="22"/>
          <w:szCs w:val="22"/>
        </w:rPr>
        <w:t>10</w:t>
      </w:r>
      <w:r w:rsidR="61EC4F7B" w:rsidRPr="4E220982">
        <w:rPr>
          <w:rFonts w:ascii="Tahoma" w:hAnsi="Tahoma" w:cs="Tahoma"/>
          <w:sz w:val="22"/>
          <w:szCs w:val="22"/>
        </w:rPr>
        <w:t xml:space="preserve"> </w:t>
      </w:r>
      <w:r w:rsidRPr="4E220982">
        <w:rPr>
          <w:rFonts w:ascii="Tahoma" w:hAnsi="Tahoma" w:cs="Tahoma"/>
          <w:sz w:val="22"/>
          <w:szCs w:val="22"/>
        </w:rPr>
        <w:t xml:space="preserve">pracovních dnů od předložení příslušné části díla </w:t>
      </w:r>
      <w:r w:rsidR="215EAEF0" w:rsidRPr="4E220982">
        <w:rPr>
          <w:rFonts w:ascii="Tahoma" w:hAnsi="Tahoma" w:cs="Tahoma"/>
          <w:sz w:val="22"/>
          <w:szCs w:val="22"/>
        </w:rPr>
        <w:t>k</w:t>
      </w:r>
      <w:r w:rsidRPr="4E220982">
        <w:rPr>
          <w:rFonts w:ascii="Tahoma" w:hAnsi="Tahoma" w:cs="Tahoma"/>
          <w:sz w:val="22"/>
          <w:szCs w:val="22"/>
        </w:rPr>
        <w:t xml:space="preserve"> přejímací</w:t>
      </w:r>
      <w:r w:rsidR="215EAEF0" w:rsidRPr="4E220982">
        <w:rPr>
          <w:rFonts w:ascii="Tahoma" w:hAnsi="Tahoma" w:cs="Tahoma"/>
          <w:sz w:val="22"/>
          <w:szCs w:val="22"/>
        </w:rPr>
        <w:t>mu</w:t>
      </w:r>
      <w:r w:rsidRPr="4E220982">
        <w:rPr>
          <w:rFonts w:ascii="Tahoma" w:hAnsi="Tahoma" w:cs="Tahoma"/>
          <w:sz w:val="22"/>
          <w:szCs w:val="22"/>
        </w:rPr>
        <w:t xml:space="preserve"> řízení.</w:t>
      </w:r>
    </w:p>
    <w:p w14:paraId="7511B276" w14:textId="47741D73" w:rsidR="007B7556" w:rsidRPr="00070179" w:rsidRDefault="61EC4F7B" w:rsidP="00AA2B28">
      <w:pPr>
        <w:pStyle w:val="OdstavecSmlouvy"/>
        <w:keepLines w:val="0"/>
        <w:numPr>
          <w:ilvl w:val="0"/>
          <w:numId w:val="26"/>
        </w:numPr>
        <w:tabs>
          <w:tab w:val="clear" w:pos="360"/>
          <w:tab w:val="clear" w:pos="426"/>
          <w:tab w:val="clear" w:pos="1701"/>
        </w:tabs>
        <w:spacing w:before="120" w:after="0"/>
        <w:rPr>
          <w:rFonts w:ascii="Tahoma" w:eastAsia="Tahoma" w:hAnsi="Tahoma" w:cs="Tahoma"/>
          <w:sz w:val="22"/>
          <w:szCs w:val="22"/>
        </w:rPr>
      </w:pPr>
      <w:r w:rsidRPr="4E220982">
        <w:rPr>
          <w:rFonts w:ascii="Tahoma" w:hAnsi="Tahoma" w:cs="Tahoma"/>
          <w:sz w:val="22"/>
          <w:szCs w:val="22"/>
        </w:rPr>
        <w:t>Po dobu trvání přejímacího řízení (tj. od zahájení přejímacího řízení do jeho ukončení převzetím díla (jeho části) nebo jeho nepřevzetím</w:t>
      </w:r>
      <w:r w:rsidR="4C693BEE" w:rsidRPr="4E220982">
        <w:rPr>
          <w:rFonts w:ascii="Tahoma" w:hAnsi="Tahoma" w:cs="Tahoma"/>
          <w:sz w:val="22"/>
          <w:szCs w:val="22"/>
        </w:rPr>
        <w:t>)</w:t>
      </w:r>
      <w:r w:rsidRPr="4E220982">
        <w:rPr>
          <w:rFonts w:ascii="Tahoma" w:hAnsi="Tahoma" w:cs="Tahoma"/>
          <w:sz w:val="22"/>
          <w:szCs w:val="22"/>
        </w:rPr>
        <w:t xml:space="preserve"> není zhotovitel v prodlení s provedením díla (jeho části).</w:t>
      </w:r>
    </w:p>
    <w:p w14:paraId="42F84643" w14:textId="77777777" w:rsidR="0012235B" w:rsidRPr="00070179" w:rsidRDefault="55E7966D"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9AC59AC" w14:textId="77777777" w:rsidR="0012235B" w:rsidRPr="00070179" w:rsidRDefault="0012235B" w:rsidP="00AA2B28">
      <w:pPr>
        <w:pStyle w:val="OdstavecSmlouvy"/>
        <w:keepLines w:val="0"/>
        <w:numPr>
          <w:ilvl w:val="0"/>
          <w:numId w:val="35"/>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73F8F373" w14:textId="77777777" w:rsidR="0012235B" w:rsidRPr="00070179" w:rsidRDefault="0012235B" w:rsidP="00AA2B28">
      <w:pPr>
        <w:pStyle w:val="OdstavecSmlouvy"/>
        <w:keepLines w:val="0"/>
        <w:numPr>
          <w:ilvl w:val="0"/>
          <w:numId w:val="35"/>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30A0660F" w14:textId="77777777" w:rsidR="0012235B" w:rsidRPr="00070179" w:rsidRDefault="0012235B" w:rsidP="00AA2B28">
      <w:pPr>
        <w:pStyle w:val="OdstavecSmlouvy"/>
        <w:keepLines w:val="0"/>
        <w:numPr>
          <w:ilvl w:val="0"/>
          <w:numId w:val="35"/>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14781ADA" w14:textId="66CDF115"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 xml:space="preserve">Objednatel není povinen udělenou licenci využít. </w:t>
      </w:r>
      <w:r w:rsidR="00E53B7A" w:rsidRPr="00363F3A">
        <w:rPr>
          <w:rFonts w:ascii="Tahoma" w:hAnsi="Tahoma" w:cs="Tahoma"/>
          <w:sz w:val="22"/>
          <w:szCs w:val="22"/>
        </w:rPr>
        <w:t>Objednatel je oprávněn dílo upravit či</w:t>
      </w:r>
      <w:r w:rsidR="00E53B7A">
        <w:rPr>
          <w:rFonts w:ascii="Tahoma" w:hAnsi="Tahoma" w:cs="Tahoma"/>
          <w:sz w:val="22"/>
          <w:szCs w:val="22"/>
        </w:rPr>
        <w:t xml:space="preserve"> </w:t>
      </w:r>
      <w:r w:rsidR="00E53B7A" w:rsidRPr="00363F3A">
        <w:rPr>
          <w:rFonts w:ascii="Tahoma" w:hAnsi="Tahoma" w:cs="Tahoma"/>
          <w:sz w:val="22"/>
          <w:szCs w:val="22"/>
        </w:rPr>
        <w:t xml:space="preserve">jinak měnit, a to i prostřednictvím jiné odborné osoby. </w:t>
      </w:r>
      <w:r w:rsidRPr="00070179">
        <w:rPr>
          <w:rFonts w:ascii="Tahoma" w:hAnsi="Tahoma" w:cs="Tahoma"/>
          <w:sz w:val="22"/>
          <w:szCs w:val="22"/>
        </w:rPr>
        <w:t>Odměna zhotovitele coby autora díla za poskytnutí licence je součástí ceny za dílo podle čl. VII této smlouvy.</w:t>
      </w:r>
    </w:p>
    <w:p w14:paraId="5EAAE905" w14:textId="77777777" w:rsidR="0012235B" w:rsidRPr="00070179" w:rsidRDefault="55E7966D"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 xml:space="preserve">Zhotovitel není oprávněn poskytnout </w:t>
      </w:r>
      <w:r w:rsidR="3B506833" w:rsidRPr="4E220982">
        <w:rPr>
          <w:rFonts w:ascii="Tahoma" w:hAnsi="Tahoma" w:cs="Tahoma"/>
          <w:sz w:val="22"/>
          <w:szCs w:val="22"/>
        </w:rPr>
        <w:t xml:space="preserve">dílo </w:t>
      </w:r>
      <w:r w:rsidRPr="4E220982">
        <w:rPr>
          <w:rFonts w:ascii="Tahoma" w:hAnsi="Tahoma" w:cs="Tahoma"/>
          <w:sz w:val="22"/>
          <w:szCs w:val="22"/>
        </w:rPr>
        <w:t>jiným osobám než objednateli.</w:t>
      </w:r>
    </w:p>
    <w:p w14:paraId="5DBA5E20" w14:textId="77777777" w:rsidR="00A54991" w:rsidRPr="00080BAF" w:rsidRDefault="3BF674C4"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Vlastnické právo k jednotlivým dokumentacím a</w:t>
      </w:r>
      <w:r w:rsidR="215EAEF0" w:rsidRPr="4E220982">
        <w:rPr>
          <w:rFonts w:ascii="Tahoma" w:hAnsi="Tahoma" w:cs="Tahoma"/>
          <w:sz w:val="22"/>
          <w:szCs w:val="22"/>
        </w:rPr>
        <w:t> </w:t>
      </w:r>
      <w:r w:rsidRPr="4E220982">
        <w:rPr>
          <w:rFonts w:ascii="Tahoma" w:hAnsi="Tahoma" w:cs="Tahoma"/>
          <w:sz w:val="22"/>
          <w:szCs w:val="22"/>
        </w:rPr>
        <w:t>dalším dokumentům a</w:t>
      </w:r>
      <w:r w:rsidR="3543FC34" w:rsidRPr="4E220982">
        <w:rPr>
          <w:rFonts w:ascii="Tahoma" w:hAnsi="Tahoma" w:cs="Tahoma"/>
          <w:sz w:val="22"/>
          <w:szCs w:val="22"/>
        </w:rPr>
        <w:t> </w:t>
      </w:r>
      <w:r w:rsidRPr="4E220982">
        <w:rPr>
          <w:rFonts w:ascii="Tahoma" w:hAnsi="Tahoma" w:cs="Tahoma"/>
          <w:sz w:val="22"/>
          <w:szCs w:val="22"/>
        </w:rPr>
        <w:t>hmotným výstup</w:t>
      </w:r>
      <w:r w:rsidR="215EAEF0" w:rsidRPr="4E220982">
        <w:rPr>
          <w:rFonts w:ascii="Tahoma" w:hAnsi="Tahoma" w:cs="Tahoma"/>
          <w:sz w:val="22"/>
          <w:szCs w:val="22"/>
        </w:rPr>
        <w:t>ům, které jsou předmětem díla, a nebezpečí škody na </w:t>
      </w:r>
      <w:r w:rsidRPr="4E220982">
        <w:rPr>
          <w:rFonts w:ascii="Tahoma" w:hAnsi="Tahoma" w:cs="Tahoma"/>
          <w:sz w:val="22"/>
          <w:szCs w:val="22"/>
        </w:rPr>
        <w:t>nich přechází na</w:t>
      </w:r>
      <w:r w:rsidR="3543FC34" w:rsidRPr="4E220982">
        <w:rPr>
          <w:rFonts w:ascii="Tahoma" w:hAnsi="Tahoma" w:cs="Tahoma"/>
          <w:sz w:val="22"/>
          <w:szCs w:val="22"/>
        </w:rPr>
        <w:t> </w:t>
      </w:r>
      <w:r w:rsidRPr="4E220982">
        <w:rPr>
          <w:rFonts w:ascii="Tahoma" w:hAnsi="Tahoma" w:cs="Tahoma"/>
          <w:sz w:val="22"/>
          <w:szCs w:val="22"/>
        </w:rPr>
        <w:t>objednatele dnem jejich</w:t>
      </w:r>
      <w:r w:rsidR="3543FC34" w:rsidRPr="4E220982">
        <w:rPr>
          <w:rFonts w:ascii="Tahoma" w:hAnsi="Tahoma" w:cs="Tahoma"/>
          <w:sz w:val="22"/>
          <w:szCs w:val="22"/>
        </w:rPr>
        <w:t xml:space="preserve"> </w:t>
      </w:r>
      <w:r w:rsidRPr="4E220982">
        <w:rPr>
          <w:rFonts w:ascii="Tahoma" w:hAnsi="Tahoma" w:cs="Tahoma"/>
          <w:sz w:val="22"/>
          <w:szCs w:val="22"/>
        </w:rPr>
        <w:t>převzetí objednatelem.</w:t>
      </w:r>
    </w:p>
    <w:p w14:paraId="51B9CE63"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lastRenderedPageBreak/>
        <w:t>VI.</w:t>
      </w:r>
      <w:r w:rsidR="00E03721">
        <w:rPr>
          <w:rFonts w:ascii="Tahoma" w:hAnsi="Tahoma" w:cs="Tahoma"/>
          <w:sz w:val="22"/>
          <w:szCs w:val="22"/>
        </w:rPr>
        <w:br/>
      </w:r>
      <w:r w:rsidRPr="00080BAF">
        <w:rPr>
          <w:rFonts w:ascii="Tahoma" w:hAnsi="Tahoma" w:cs="Tahoma"/>
          <w:sz w:val="22"/>
          <w:szCs w:val="22"/>
        </w:rPr>
        <w:t>Provádění díla, práva a povinnosti stran</w:t>
      </w:r>
    </w:p>
    <w:p w14:paraId="602F80DB"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196F4A0C"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D7864D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6EC11B3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013EE78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6544DCF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1DDDCF0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123C94CC" w14:textId="3BFC7087" w:rsidR="004B4401" w:rsidRPr="009A7A17" w:rsidRDefault="005F709F" w:rsidP="006D4FAC">
      <w:pPr>
        <w:pStyle w:val="slovanPododstavecSmlouvy"/>
        <w:spacing w:before="120"/>
      </w:pPr>
      <w:r w:rsidRPr="00080BAF">
        <w:rPr>
          <w:rFonts w:ascii="Tahoma" w:hAnsi="Tahoma" w:cs="Tahoma"/>
          <w:sz w:val="22"/>
          <w:szCs w:val="22"/>
        </w:rPr>
        <w:t>na základě požadavku objednatele poskytnout vysvětlení</w:t>
      </w:r>
      <w:r w:rsidR="006002D3">
        <w:rPr>
          <w:rFonts w:ascii="Tahoma" w:hAnsi="Tahoma" w:cs="Tahoma"/>
          <w:sz w:val="22"/>
          <w:szCs w:val="22"/>
        </w:rPr>
        <w:t xml:space="preserve"> zadávacích podmínek</w:t>
      </w:r>
      <w:r w:rsidRPr="00080BAF">
        <w:rPr>
          <w:rFonts w:ascii="Tahoma" w:hAnsi="Tahoma" w:cs="Tahoma"/>
          <w:sz w:val="22"/>
          <w:szCs w:val="22"/>
        </w:rPr>
        <w:t xml:space="preserve"> k dotazům </w:t>
      </w:r>
      <w:r w:rsidR="001A67BE">
        <w:rPr>
          <w:rFonts w:ascii="Tahoma" w:hAnsi="Tahoma" w:cs="Tahoma"/>
          <w:sz w:val="22"/>
          <w:szCs w:val="22"/>
        </w:rPr>
        <w:t xml:space="preserve">účastníků </w:t>
      </w:r>
      <w:r w:rsidR="002A59AB" w:rsidRPr="00B835E5">
        <w:rPr>
          <w:rFonts w:ascii="Tahoma" w:hAnsi="Tahoma" w:cs="Tahoma"/>
          <w:sz w:val="22"/>
          <w:szCs w:val="22"/>
        </w:rPr>
        <w:t>výběrového</w:t>
      </w:r>
      <w:r w:rsidR="005F39F2">
        <w:rPr>
          <w:rFonts w:ascii="Tahoma" w:hAnsi="Tahoma" w:cs="Tahoma"/>
          <w:sz w:val="22"/>
          <w:szCs w:val="22"/>
        </w:rPr>
        <w:t xml:space="preserve"> </w:t>
      </w:r>
      <w:r w:rsidR="001A67BE">
        <w:rPr>
          <w:rFonts w:ascii="Tahoma" w:hAnsi="Tahoma" w:cs="Tahoma"/>
          <w:sz w:val="22"/>
          <w:szCs w:val="22"/>
        </w:rPr>
        <w:t>řízení</w:t>
      </w:r>
      <w:r w:rsidRPr="00080BAF">
        <w:rPr>
          <w:rFonts w:ascii="Tahoma" w:hAnsi="Tahoma" w:cs="Tahoma"/>
          <w:sz w:val="22"/>
          <w:szCs w:val="22"/>
        </w:rPr>
        <w:t xml:space="preserve"> na </w:t>
      </w:r>
      <w:r w:rsidR="00627CB6">
        <w:rPr>
          <w:rFonts w:ascii="Tahoma" w:hAnsi="Tahoma" w:cs="Tahoma"/>
          <w:sz w:val="22"/>
          <w:szCs w:val="22"/>
        </w:rPr>
        <w:t>výběr zhotovitele</w:t>
      </w:r>
      <w:r w:rsidRPr="00080BAF">
        <w:rPr>
          <w:rFonts w:ascii="Tahoma" w:hAnsi="Tahoma" w:cs="Tahoma"/>
          <w:sz w:val="22"/>
          <w:szCs w:val="22"/>
        </w:rPr>
        <w:t xml:space="preserve"> stavby vztahujícím se k </w:t>
      </w:r>
      <w:r w:rsidR="007163FB">
        <w:rPr>
          <w:rFonts w:ascii="Tahoma" w:hAnsi="Tahoma" w:cs="Tahoma"/>
          <w:sz w:val="22"/>
          <w:szCs w:val="22"/>
        </w:rPr>
        <w:t xml:space="preserve">dokumentaci </w:t>
      </w:r>
      <w:r w:rsidR="00627CB6">
        <w:rPr>
          <w:rFonts w:ascii="Tahoma" w:hAnsi="Tahoma" w:cs="Tahoma"/>
          <w:sz w:val="22"/>
          <w:szCs w:val="22"/>
        </w:rPr>
        <w:t>zpracované na základě</w:t>
      </w:r>
      <w:r w:rsidRPr="00080BAF">
        <w:rPr>
          <w:rFonts w:ascii="Tahoma" w:hAnsi="Tahoma" w:cs="Tahoma"/>
          <w:sz w:val="22"/>
          <w:szCs w:val="22"/>
        </w:rPr>
        <w:t xml:space="preserve"> této smlouvy</w:t>
      </w:r>
      <w:r w:rsidR="007C186B">
        <w:rPr>
          <w:rFonts w:ascii="Tahoma" w:hAnsi="Tahoma" w:cs="Tahoma"/>
          <w:sz w:val="22"/>
          <w:szCs w:val="22"/>
        </w:rPr>
        <w:t xml:space="preserve">, </w:t>
      </w:r>
      <w:r w:rsidR="007C186B" w:rsidRPr="00CD651D">
        <w:rPr>
          <w:rFonts w:ascii="Tahoma" w:hAnsi="Tahoma" w:cs="Tahoma"/>
          <w:sz w:val="22"/>
          <w:szCs w:val="22"/>
        </w:rPr>
        <w:t xml:space="preserve">resp. odstranit vadu díla zjištěnou na </w:t>
      </w:r>
      <w:r w:rsidR="006D4453" w:rsidRPr="00CD651D">
        <w:rPr>
          <w:rFonts w:ascii="Tahoma" w:hAnsi="Tahoma" w:cs="Tahoma"/>
          <w:sz w:val="22"/>
          <w:szCs w:val="22"/>
        </w:rPr>
        <w:t>základě žádosti o vysvětlení zadávacích podmínek</w:t>
      </w:r>
      <w:r w:rsidRPr="00CD651D">
        <w:rPr>
          <w:rFonts w:ascii="Tahoma" w:hAnsi="Tahoma" w:cs="Tahoma"/>
          <w:sz w:val="22"/>
          <w:szCs w:val="22"/>
        </w:rPr>
        <w:t xml:space="preserve">. </w:t>
      </w:r>
      <w:r w:rsidR="00456C75" w:rsidRPr="00CD651D">
        <w:rPr>
          <w:rFonts w:ascii="Tahoma" w:hAnsi="Tahoma" w:cs="Tahoma"/>
          <w:sz w:val="22"/>
          <w:szCs w:val="22"/>
        </w:rPr>
        <w:t>Vysvětlení</w:t>
      </w:r>
      <w:r w:rsidR="002C6A3D" w:rsidRPr="00CD651D">
        <w:rPr>
          <w:rFonts w:ascii="Tahoma" w:hAnsi="Tahoma" w:cs="Tahoma"/>
          <w:sz w:val="22"/>
          <w:szCs w:val="22"/>
        </w:rPr>
        <w:t>, resp.</w:t>
      </w:r>
      <w:r w:rsidR="00456C75" w:rsidRPr="00CD651D">
        <w:rPr>
          <w:rFonts w:ascii="Tahoma" w:hAnsi="Tahoma" w:cs="Tahoma"/>
          <w:sz w:val="22"/>
          <w:szCs w:val="22"/>
        </w:rPr>
        <w:t xml:space="preserve"> provedenou opravu,</w:t>
      </w:r>
      <w:r w:rsidRPr="00CD651D">
        <w:rPr>
          <w:rFonts w:ascii="Tahoma" w:hAnsi="Tahoma" w:cs="Tahoma"/>
          <w:sz w:val="22"/>
          <w:szCs w:val="22"/>
        </w:rPr>
        <w:t xml:space="preserve"> je zhotovitel povinen objednateli poskytnout v písemné podobě</w:t>
      </w:r>
      <w:r w:rsidR="008B642D" w:rsidRPr="00CD651D">
        <w:rPr>
          <w:rFonts w:ascii="Tahoma" w:hAnsi="Tahoma" w:cs="Tahoma"/>
          <w:sz w:val="22"/>
          <w:szCs w:val="22"/>
        </w:rPr>
        <w:t xml:space="preserve"> </w:t>
      </w:r>
      <w:r w:rsidR="00070179" w:rsidRPr="00CD651D">
        <w:rPr>
          <w:rFonts w:ascii="Tahoma" w:hAnsi="Tahoma" w:cs="Tahoma"/>
          <w:sz w:val="22"/>
          <w:szCs w:val="22"/>
        </w:rPr>
        <w:t>nejpozději do </w:t>
      </w:r>
      <w:r w:rsidRPr="00CD651D">
        <w:rPr>
          <w:rFonts w:ascii="Tahoma" w:hAnsi="Tahoma" w:cs="Tahoma"/>
          <w:sz w:val="22"/>
          <w:szCs w:val="22"/>
        </w:rPr>
        <w:t>2 pracovních dnů ode</w:t>
      </w:r>
      <w:r w:rsidR="00070179" w:rsidRPr="00CD651D">
        <w:rPr>
          <w:rFonts w:ascii="Tahoma" w:hAnsi="Tahoma" w:cs="Tahoma"/>
          <w:sz w:val="22"/>
          <w:szCs w:val="22"/>
        </w:rPr>
        <w:t> </w:t>
      </w:r>
      <w:r w:rsidRPr="00CD651D">
        <w:rPr>
          <w:rFonts w:ascii="Tahoma" w:hAnsi="Tahoma" w:cs="Tahoma"/>
          <w:sz w:val="22"/>
          <w:szCs w:val="22"/>
        </w:rPr>
        <w:t>dne doručení požadavku objednatele dle předchozí věty</w:t>
      </w:r>
      <w:r w:rsidR="006D4453" w:rsidRPr="00CD651D">
        <w:rPr>
          <w:rFonts w:ascii="Tahoma" w:hAnsi="Tahoma" w:cs="Tahoma"/>
          <w:sz w:val="22"/>
          <w:szCs w:val="22"/>
        </w:rPr>
        <w:t>, pokud se s ohledem na povahu dotazu nedohodnou smluvní strany (za objednatele osoba oprávněná jednat ve věcech technických) jinak</w:t>
      </w:r>
      <w:r w:rsidRPr="00CD651D">
        <w:rPr>
          <w:rFonts w:ascii="Tahoma" w:hAnsi="Tahoma" w:cs="Tahoma"/>
          <w:sz w:val="22"/>
          <w:szCs w:val="22"/>
        </w:rPr>
        <w:t>.</w:t>
      </w:r>
      <w:r w:rsidRPr="00080BAF">
        <w:rPr>
          <w:rFonts w:ascii="Tahoma" w:hAnsi="Tahoma" w:cs="Tahoma"/>
          <w:sz w:val="22"/>
          <w:szCs w:val="22"/>
        </w:rPr>
        <w:t xml:space="preserve"> Objednatel zašle požadavek na</w:t>
      </w:r>
      <w:r w:rsidR="007163FB">
        <w:rPr>
          <w:rFonts w:ascii="Tahoma" w:hAnsi="Tahoma" w:cs="Tahoma"/>
          <w:sz w:val="22"/>
          <w:szCs w:val="22"/>
        </w:rPr>
        <w:t> </w:t>
      </w:r>
      <w:r w:rsidRPr="00080BAF">
        <w:rPr>
          <w:rFonts w:ascii="Tahoma" w:hAnsi="Tahoma" w:cs="Tahoma"/>
          <w:sz w:val="22"/>
          <w:szCs w:val="22"/>
        </w:rPr>
        <w:t xml:space="preserve">poskytnutí </w:t>
      </w:r>
      <w:r w:rsidR="009E3701">
        <w:rPr>
          <w:rFonts w:ascii="Tahoma" w:hAnsi="Tahoma" w:cs="Tahoma"/>
          <w:sz w:val="22"/>
          <w:szCs w:val="22"/>
        </w:rPr>
        <w:t xml:space="preserve">vysvětlení </w:t>
      </w:r>
      <w:r w:rsidR="003021E2">
        <w:rPr>
          <w:rFonts w:ascii="Tahoma" w:hAnsi="Tahoma" w:cs="Tahoma"/>
          <w:sz w:val="22"/>
          <w:szCs w:val="22"/>
        </w:rPr>
        <w:t xml:space="preserve">e-mailem </w:t>
      </w:r>
      <w:r w:rsidRPr="00080BAF">
        <w:rPr>
          <w:rFonts w:ascii="Tahoma" w:hAnsi="Tahoma" w:cs="Tahoma"/>
          <w:sz w:val="22"/>
          <w:szCs w:val="22"/>
        </w:rPr>
        <w:t>na</w:t>
      </w:r>
      <w:r w:rsidR="003021E2">
        <w:rPr>
          <w:rFonts w:ascii="Tahoma" w:hAnsi="Tahoma" w:cs="Tahoma"/>
          <w:sz w:val="22"/>
          <w:szCs w:val="22"/>
        </w:rPr>
        <w:t xml:space="preserve"> adresu</w:t>
      </w:r>
      <w:r w:rsidRPr="00080BAF">
        <w:rPr>
          <w:rFonts w:ascii="Tahoma" w:hAnsi="Tahoma" w:cs="Tahoma"/>
          <w:sz w:val="22"/>
          <w:szCs w:val="22"/>
        </w:rPr>
        <w:t>:</w:t>
      </w:r>
      <w:r w:rsidR="003021E2">
        <w:rPr>
          <w:rFonts w:ascii="Tahoma" w:hAnsi="Tahoma" w:cs="Tahoma"/>
          <w:sz w:val="22"/>
          <w:szCs w:val="22"/>
        </w:rPr>
        <w:t xml:space="preserve"> ………. </w:t>
      </w:r>
      <w:r w:rsidR="003021E2" w:rsidRPr="00D25C76">
        <w:rPr>
          <w:rFonts w:ascii="Tahoma" w:hAnsi="Tahoma" w:cs="Tahoma"/>
          <w:i/>
          <w:color w:val="FF0000"/>
          <w:sz w:val="22"/>
          <w:szCs w:val="22"/>
        </w:rPr>
        <w:t>(doplní účastník)</w:t>
      </w:r>
      <w:r w:rsidR="00FC75F6" w:rsidRPr="00FC75F6">
        <w:rPr>
          <w:rFonts w:ascii="Tahoma" w:hAnsi="Tahoma" w:cs="Tahoma"/>
          <w:i/>
          <w:sz w:val="22"/>
          <w:szCs w:val="22"/>
        </w:rPr>
        <w:t>.</w:t>
      </w:r>
      <w:r w:rsidR="00D16E92">
        <w:rPr>
          <w:color w:val="0000FF"/>
        </w:rPr>
        <w:t xml:space="preserve"> </w:t>
      </w:r>
      <w:r w:rsidR="00D05538" w:rsidRPr="00D05538">
        <w:rPr>
          <w:rFonts w:ascii="Tahoma" w:hAnsi="Tahoma" w:cs="Tahoma"/>
          <w:sz w:val="22"/>
          <w:szCs w:val="22"/>
        </w:rPr>
        <w:t>Zhotovitel je povinen neprodleně informovat objednatele o změně této adresy. O této změně není potřeba uzavírat dodatek</w:t>
      </w:r>
      <w:r w:rsidR="00D05538">
        <w:rPr>
          <w:rFonts w:ascii="Tahoma" w:hAnsi="Tahoma" w:cs="Tahoma"/>
          <w:sz w:val="22"/>
          <w:szCs w:val="22"/>
        </w:rPr>
        <w:t xml:space="preserve"> k této </w:t>
      </w:r>
      <w:r w:rsidR="00D05538" w:rsidRPr="00D05538">
        <w:rPr>
          <w:rFonts w:ascii="Tahoma" w:hAnsi="Tahoma" w:cs="Tahoma"/>
          <w:sz w:val="22"/>
          <w:szCs w:val="22"/>
        </w:rPr>
        <w:t>smlouv</w:t>
      </w:r>
      <w:r w:rsidR="00D05538">
        <w:rPr>
          <w:rFonts w:ascii="Tahoma" w:hAnsi="Tahoma" w:cs="Tahoma"/>
          <w:sz w:val="22"/>
          <w:szCs w:val="22"/>
        </w:rPr>
        <w:t xml:space="preserve">ě. </w:t>
      </w:r>
      <w:r w:rsidR="009A7A17" w:rsidRPr="00D05538">
        <w:rPr>
          <w:rFonts w:ascii="Tahoma" w:hAnsi="Tahoma" w:cs="Tahoma"/>
          <w:sz w:val="22"/>
          <w:szCs w:val="22"/>
        </w:rPr>
        <w:t xml:space="preserve">V případě, že zhotovitel obdrží dotaz </w:t>
      </w:r>
      <w:r w:rsidR="00D05538" w:rsidRPr="00D05538">
        <w:rPr>
          <w:rFonts w:ascii="Tahoma" w:hAnsi="Tahoma" w:cs="Tahoma"/>
          <w:sz w:val="22"/>
          <w:szCs w:val="22"/>
        </w:rPr>
        <w:t xml:space="preserve">přímo </w:t>
      </w:r>
      <w:r w:rsidR="009A7A17" w:rsidRPr="00D05538">
        <w:rPr>
          <w:rFonts w:ascii="Tahoma" w:hAnsi="Tahoma" w:cs="Tahoma"/>
          <w:sz w:val="22"/>
          <w:szCs w:val="22"/>
        </w:rPr>
        <w:t xml:space="preserve">od účastníka </w:t>
      </w:r>
      <w:r w:rsidR="00752B30" w:rsidRPr="00B835E5">
        <w:rPr>
          <w:rFonts w:ascii="Tahoma" w:hAnsi="Tahoma" w:cs="Tahoma"/>
          <w:sz w:val="22"/>
          <w:szCs w:val="22"/>
        </w:rPr>
        <w:t>výběrového</w:t>
      </w:r>
      <w:r w:rsidR="00B835E5">
        <w:rPr>
          <w:rFonts w:ascii="Tahoma" w:hAnsi="Tahoma" w:cs="Tahoma"/>
          <w:sz w:val="22"/>
          <w:szCs w:val="22"/>
        </w:rPr>
        <w:t xml:space="preserve"> </w:t>
      </w:r>
      <w:r w:rsidR="009A7A17" w:rsidRPr="00D05538">
        <w:rPr>
          <w:rFonts w:ascii="Tahoma" w:hAnsi="Tahoma" w:cs="Tahoma"/>
          <w:sz w:val="22"/>
          <w:szCs w:val="22"/>
        </w:rPr>
        <w:t xml:space="preserve">řízení na </w:t>
      </w:r>
      <w:r w:rsidR="00D05538" w:rsidRPr="00D05538">
        <w:rPr>
          <w:rFonts w:ascii="Tahoma" w:hAnsi="Tahoma" w:cs="Tahoma"/>
          <w:sz w:val="22"/>
          <w:szCs w:val="22"/>
        </w:rPr>
        <w:t>výběr zhotovitele</w:t>
      </w:r>
      <w:r w:rsidR="009A7A17" w:rsidRPr="00D05538">
        <w:rPr>
          <w:rFonts w:ascii="Tahoma" w:hAnsi="Tahoma" w:cs="Tahoma"/>
          <w:sz w:val="22"/>
          <w:szCs w:val="22"/>
        </w:rPr>
        <w:t xml:space="preserve"> stavby, není oprávněn sám vysvětlení poskytnout, ale musí bezodkladně informovat objednatele,</w:t>
      </w:r>
    </w:p>
    <w:p w14:paraId="39251F77"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151116BE" w14:textId="77777777" w:rsidR="006327ED"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26484D8E" w14:textId="026C955E" w:rsidR="00D23D0A" w:rsidRPr="00775BC6" w:rsidRDefault="00D23D0A" w:rsidP="00775BC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E22C15">
        <w:rPr>
          <w:rFonts w:ascii="Tahoma" w:hAnsi="Tahoma" w:cs="Tahoma"/>
          <w:sz w:val="22"/>
          <w:szCs w:val="22"/>
        </w:rPr>
        <w:t>organizovat pravidelné schůzky, na kterých bude objednatele informovat o aktuálním stavu rozpracovanosti díla (dále jen „</w:t>
      </w:r>
      <w:r w:rsidR="00EE5290" w:rsidRPr="00E22C15">
        <w:rPr>
          <w:rFonts w:ascii="Tahoma" w:hAnsi="Tahoma" w:cs="Tahoma"/>
          <w:sz w:val="22"/>
          <w:szCs w:val="22"/>
        </w:rPr>
        <w:t>kontrolní den</w:t>
      </w:r>
      <w:r w:rsidRPr="00E22C15">
        <w:rPr>
          <w:rFonts w:ascii="Tahoma" w:hAnsi="Tahoma" w:cs="Tahoma"/>
          <w:sz w:val="22"/>
          <w:szCs w:val="22"/>
        </w:rPr>
        <w:t xml:space="preserve">“). </w:t>
      </w:r>
      <w:r w:rsidR="00EE5290" w:rsidRPr="00E22C15">
        <w:rPr>
          <w:rFonts w:ascii="Tahoma" w:hAnsi="Tahoma" w:cs="Tahoma"/>
          <w:sz w:val="22"/>
          <w:szCs w:val="22"/>
        </w:rPr>
        <w:t>Kontrolní den</w:t>
      </w:r>
      <w:r w:rsidRPr="00E22C15">
        <w:rPr>
          <w:rFonts w:ascii="Tahoma" w:hAnsi="Tahoma" w:cs="Tahoma"/>
          <w:sz w:val="22"/>
          <w:szCs w:val="22"/>
        </w:rPr>
        <w:t xml:space="preserve"> se bude konat </w:t>
      </w:r>
      <w:r w:rsidR="00E22C15" w:rsidRPr="00E22C15">
        <w:rPr>
          <w:rFonts w:ascii="Tahoma" w:hAnsi="Tahoma" w:cs="Tahoma"/>
          <w:sz w:val="22"/>
          <w:szCs w:val="22"/>
        </w:rPr>
        <w:t>1x</w:t>
      </w:r>
      <w:r w:rsidR="00A95716" w:rsidRPr="00E22C15">
        <w:rPr>
          <w:rFonts w:ascii="Tahoma" w:hAnsi="Tahoma" w:cs="Tahoma"/>
          <w:sz w:val="22"/>
          <w:szCs w:val="22"/>
        </w:rPr>
        <w:t xml:space="preserve"> </w:t>
      </w:r>
      <w:r w:rsidRPr="00E22C15">
        <w:rPr>
          <w:rFonts w:ascii="Tahoma" w:hAnsi="Tahoma" w:cs="Tahoma"/>
          <w:sz w:val="22"/>
          <w:szCs w:val="22"/>
        </w:rPr>
        <w:t>v sídle objednatele, pokud se smluvní strany</w:t>
      </w:r>
      <w:r w:rsidR="00C70874" w:rsidRPr="00E22C15">
        <w:rPr>
          <w:rFonts w:ascii="Tahoma" w:hAnsi="Tahoma" w:cs="Tahoma"/>
          <w:sz w:val="22"/>
          <w:szCs w:val="22"/>
        </w:rPr>
        <w:t xml:space="preserve"> (za objednatele osoba oprávněná jednat ve věcech technických)</w:t>
      </w:r>
      <w:r w:rsidRPr="00E22C15">
        <w:rPr>
          <w:rFonts w:ascii="Tahoma" w:hAnsi="Tahoma" w:cs="Tahoma"/>
          <w:sz w:val="22"/>
          <w:szCs w:val="22"/>
        </w:rPr>
        <w:t xml:space="preserve"> </w:t>
      </w:r>
      <w:r w:rsidR="00C70874" w:rsidRPr="00E22C15">
        <w:rPr>
          <w:rFonts w:ascii="Tahoma" w:hAnsi="Tahoma" w:cs="Tahoma"/>
          <w:sz w:val="22"/>
          <w:szCs w:val="22"/>
        </w:rPr>
        <w:t xml:space="preserve">v konkrétním případě </w:t>
      </w:r>
      <w:r w:rsidRPr="00E22C15">
        <w:rPr>
          <w:rFonts w:ascii="Tahoma" w:hAnsi="Tahoma" w:cs="Tahoma"/>
          <w:sz w:val="22"/>
          <w:szCs w:val="22"/>
        </w:rPr>
        <w:t>nedohodnou jinak. Zhotovitel z každé</w:t>
      </w:r>
      <w:r w:rsidR="00EE5290" w:rsidRPr="00E22C15">
        <w:rPr>
          <w:rFonts w:ascii="Tahoma" w:hAnsi="Tahoma" w:cs="Tahoma"/>
          <w:sz w:val="22"/>
          <w:szCs w:val="22"/>
        </w:rPr>
        <w:t>ho</w:t>
      </w:r>
      <w:r w:rsidRPr="00E22C15">
        <w:rPr>
          <w:rFonts w:ascii="Tahoma" w:hAnsi="Tahoma" w:cs="Tahoma"/>
          <w:sz w:val="22"/>
          <w:szCs w:val="22"/>
        </w:rPr>
        <w:t xml:space="preserve"> </w:t>
      </w:r>
      <w:r w:rsidR="00EE5290" w:rsidRPr="00E22C15">
        <w:rPr>
          <w:rFonts w:ascii="Tahoma" w:hAnsi="Tahoma" w:cs="Tahoma"/>
          <w:sz w:val="22"/>
          <w:szCs w:val="22"/>
        </w:rPr>
        <w:t>kontrolního dne</w:t>
      </w:r>
      <w:r w:rsidRPr="00E22C15">
        <w:rPr>
          <w:rFonts w:ascii="Tahoma" w:hAnsi="Tahoma" w:cs="Tahoma"/>
          <w:sz w:val="22"/>
          <w:szCs w:val="22"/>
        </w:rPr>
        <w:t xml:space="preserve"> pořídí zápis, který zašle k</w:t>
      </w:r>
      <w:r w:rsidR="00D16E92" w:rsidRPr="00E22C15">
        <w:rPr>
          <w:rFonts w:ascii="Tahoma" w:hAnsi="Tahoma" w:cs="Tahoma"/>
          <w:sz w:val="22"/>
          <w:szCs w:val="22"/>
        </w:rPr>
        <w:t> </w:t>
      </w:r>
      <w:r w:rsidRPr="00E22C15">
        <w:rPr>
          <w:rFonts w:ascii="Tahoma" w:hAnsi="Tahoma" w:cs="Tahoma"/>
          <w:sz w:val="22"/>
          <w:szCs w:val="22"/>
        </w:rPr>
        <w:t xml:space="preserve">odsouhlasení </w:t>
      </w:r>
      <w:r w:rsidR="00C70874" w:rsidRPr="00E22C15">
        <w:rPr>
          <w:rFonts w:ascii="Tahoma" w:hAnsi="Tahoma" w:cs="Tahoma"/>
          <w:sz w:val="22"/>
          <w:szCs w:val="22"/>
        </w:rPr>
        <w:t>objednateli</w:t>
      </w:r>
      <w:r w:rsidRPr="00E22C15">
        <w:rPr>
          <w:rFonts w:ascii="Tahoma" w:hAnsi="Tahoma" w:cs="Tahoma"/>
          <w:sz w:val="22"/>
          <w:szCs w:val="22"/>
        </w:rPr>
        <w:t xml:space="preserve">, a to do </w:t>
      </w:r>
      <w:r w:rsidR="00E22C15" w:rsidRPr="00E22C15">
        <w:rPr>
          <w:rFonts w:ascii="Tahoma" w:hAnsi="Tahoma" w:cs="Tahoma"/>
          <w:sz w:val="22"/>
          <w:szCs w:val="22"/>
        </w:rPr>
        <w:t>2</w:t>
      </w:r>
      <w:r w:rsidRPr="00E22C15">
        <w:rPr>
          <w:rFonts w:ascii="Tahoma" w:hAnsi="Tahoma" w:cs="Tahoma"/>
          <w:sz w:val="22"/>
          <w:szCs w:val="22"/>
        </w:rPr>
        <w:t xml:space="preserve"> pracovních dnů ode dne uskutečnění </w:t>
      </w:r>
      <w:r w:rsidR="00EE5290" w:rsidRPr="00E22C15">
        <w:rPr>
          <w:rFonts w:ascii="Tahoma" w:hAnsi="Tahoma" w:cs="Tahoma"/>
          <w:sz w:val="22"/>
          <w:szCs w:val="22"/>
        </w:rPr>
        <w:t>kontrolního dne</w:t>
      </w:r>
      <w:r w:rsidRPr="00E22C15">
        <w:rPr>
          <w:rFonts w:ascii="Tahoma" w:hAnsi="Tahoma" w:cs="Tahoma"/>
          <w:sz w:val="22"/>
          <w:szCs w:val="22"/>
        </w:rPr>
        <w:t xml:space="preserve">. V případě, že objednatel nebude se zápisem souhlasit, zašle své výhrady </w:t>
      </w:r>
      <w:r w:rsidR="00A95716" w:rsidRPr="00E22C15">
        <w:rPr>
          <w:rFonts w:ascii="Tahoma" w:hAnsi="Tahoma" w:cs="Tahoma"/>
          <w:sz w:val="22"/>
          <w:szCs w:val="22"/>
        </w:rPr>
        <w:t xml:space="preserve">do </w:t>
      </w:r>
      <w:r w:rsidR="00E22C15" w:rsidRPr="00E22C15">
        <w:rPr>
          <w:rFonts w:ascii="Tahoma" w:hAnsi="Tahoma" w:cs="Tahoma"/>
          <w:sz w:val="22"/>
          <w:szCs w:val="22"/>
        </w:rPr>
        <w:t xml:space="preserve">2 </w:t>
      </w:r>
      <w:r w:rsidR="00A95716" w:rsidRPr="00E22C15">
        <w:rPr>
          <w:rFonts w:ascii="Tahoma" w:hAnsi="Tahoma" w:cs="Tahoma"/>
          <w:sz w:val="22"/>
          <w:szCs w:val="22"/>
        </w:rPr>
        <w:t xml:space="preserve">pracovních dnů </w:t>
      </w:r>
      <w:r w:rsidRPr="00E22C15">
        <w:rPr>
          <w:rFonts w:ascii="Tahoma" w:hAnsi="Tahoma" w:cs="Tahoma"/>
          <w:sz w:val="22"/>
          <w:szCs w:val="22"/>
        </w:rPr>
        <w:t>zhotoviteli zpět, včetně specifikace nedostatků a vad zápisu. Zhotovitel je povinen v takovém případě upravit zápis dle připomínek objednatele</w:t>
      </w:r>
      <w:r w:rsidR="00A95716" w:rsidRPr="00E22C15">
        <w:rPr>
          <w:rFonts w:ascii="Tahoma" w:hAnsi="Tahoma" w:cs="Tahoma"/>
          <w:sz w:val="22"/>
          <w:szCs w:val="22"/>
        </w:rPr>
        <w:t>, a to</w:t>
      </w:r>
      <w:r w:rsidRPr="00E22C15">
        <w:rPr>
          <w:rFonts w:ascii="Tahoma" w:hAnsi="Tahoma" w:cs="Tahoma"/>
          <w:sz w:val="22"/>
          <w:szCs w:val="22"/>
        </w:rPr>
        <w:t xml:space="preserve"> do </w:t>
      </w:r>
      <w:r w:rsidR="00E22C15" w:rsidRPr="00E22C15">
        <w:rPr>
          <w:rFonts w:ascii="Tahoma" w:hAnsi="Tahoma" w:cs="Tahoma"/>
          <w:sz w:val="22"/>
          <w:szCs w:val="22"/>
        </w:rPr>
        <w:t>2</w:t>
      </w:r>
      <w:r w:rsidRPr="00E22C15">
        <w:rPr>
          <w:rFonts w:ascii="Tahoma" w:hAnsi="Tahoma" w:cs="Tahoma"/>
          <w:sz w:val="22"/>
          <w:szCs w:val="22"/>
        </w:rPr>
        <w:t xml:space="preserve"> pracovních dnů ode dne obdržení nesouhlasného stanoviska objednatele a</w:t>
      </w:r>
      <w:r w:rsidR="00A95716" w:rsidRPr="00E22C15">
        <w:rPr>
          <w:rFonts w:ascii="Tahoma" w:hAnsi="Tahoma" w:cs="Tahoma"/>
          <w:sz w:val="22"/>
          <w:szCs w:val="22"/>
        </w:rPr>
        <w:t xml:space="preserve"> </w:t>
      </w:r>
      <w:r w:rsidRPr="00E22C15">
        <w:rPr>
          <w:rFonts w:ascii="Tahoma" w:hAnsi="Tahoma" w:cs="Tahoma"/>
          <w:sz w:val="22"/>
          <w:szCs w:val="22"/>
        </w:rPr>
        <w:t>zaslat</w:t>
      </w:r>
      <w:r w:rsidR="00A95716" w:rsidRPr="00E22C15">
        <w:rPr>
          <w:rFonts w:ascii="Tahoma" w:hAnsi="Tahoma" w:cs="Tahoma"/>
          <w:sz w:val="22"/>
          <w:szCs w:val="22"/>
        </w:rPr>
        <w:t xml:space="preserve"> jej</w:t>
      </w:r>
      <w:r w:rsidRPr="00E22C15">
        <w:rPr>
          <w:rFonts w:ascii="Tahoma" w:hAnsi="Tahoma" w:cs="Tahoma"/>
          <w:sz w:val="22"/>
          <w:szCs w:val="22"/>
        </w:rPr>
        <w:t xml:space="preserve"> zpět k</w:t>
      </w:r>
      <w:r w:rsidR="00A95716" w:rsidRPr="00E22C15">
        <w:rPr>
          <w:rFonts w:ascii="Tahoma" w:hAnsi="Tahoma" w:cs="Tahoma"/>
          <w:sz w:val="22"/>
          <w:szCs w:val="22"/>
        </w:rPr>
        <w:t xml:space="preserve"> </w:t>
      </w:r>
      <w:r w:rsidRPr="00E22C15">
        <w:rPr>
          <w:rFonts w:ascii="Tahoma" w:hAnsi="Tahoma" w:cs="Tahoma"/>
          <w:sz w:val="22"/>
          <w:szCs w:val="22"/>
        </w:rPr>
        <w:t>odsouhlasení objednateli</w:t>
      </w:r>
      <w:r w:rsidR="00A95716" w:rsidRPr="00E22C15">
        <w:rPr>
          <w:rFonts w:ascii="Tahoma" w:hAnsi="Tahoma" w:cs="Tahoma"/>
          <w:sz w:val="22"/>
          <w:szCs w:val="22"/>
        </w:rPr>
        <w:t xml:space="preserve">. </w:t>
      </w:r>
      <w:r w:rsidRPr="00E22C15">
        <w:rPr>
          <w:rFonts w:ascii="Tahoma" w:hAnsi="Tahoma" w:cs="Tahoma"/>
          <w:sz w:val="22"/>
          <w:szCs w:val="22"/>
        </w:rPr>
        <w:t xml:space="preserve">Zápis z </w:t>
      </w:r>
      <w:r w:rsidR="00EE5290" w:rsidRPr="00E22C15">
        <w:rPr>
          <w:rFonts w:ascii="Tahoma" w:hAnsi="Tahoma" w:cs="Tahoma"/>
          <w:sz w:val="22"/>
          <w:szCs w:val="22"/>
        </w:rPr>
        <w:t>kontrolního dne</w:t>
      </w:r>
      <w:r w:rsidRPr="00E22C15">
        <w:rPr>
          <w:rFonts w:ascii="Tahoma" w:hAnsi="Tahoma" w:cs="Tahoma"/>
          <w:sz w:val="22"/>
          <w:szCs w:val="22"/>
        </w:rPr>
        <w:t xml:space="preserve"> bude obsahovat minimálně tyto náležitosti: datum konání, místo konání, seznam přítomných či omluvených účastníků, program jednání, popis sjednaných a</w:t>
      </w:r>
      <w:r w:rsidR="00A95716" w:rsidRPr="00E22C15">
        <w:rPr>
          <w:rFonts w:ascii="Tahoma" w:hAnsi="Tahoma" w:cs="Tahoma"/>
          <w:sz w:val="22"/>
          <w:szCs w:val="22"/>
        </w:rPr>
        <w:t xml:space="preserve"> </w:t>
      </w:r>
      <w:r w:rsidRPr="00E22C15">
        <w:rPr>
          <w:rFonts w:ascii="Tahoma" w:hAnsi="Tahoma" w:cs="Tahoma"/>
          <w:sz w:val="22"/>
          <w:szCs w:val="22"/>
        </w:rPr>
        <w:t>splněných úkolů a</w:t>
      </w:r>
      <w:r w:rsidR="00A95716" w:rsidRPr="00E22C15">
        <w:rPr>
          <w:rFonts w:ascii="Tahoma" w:hAnsi="Tahoma" w:cs="Tahoma"/>
          <w:sz w:val="22"/>
          <w:szCs w:val="22"/>
        </w:rPr>
        <w:t xml:space="preserve"> </w:t>
      </w:r>
      <w:r w:rsidRPr="00E22C15">
        <w:rPr>
          <w:rFonts w:ascii="Tahoma" w:hAnsi="Tahoma" w:cs="Tahoma"/>
          <w:sz w:val="22"/>
          <w:szCs w:val="22"/>
        </w:rPr>
        <w:t xml:space="preserve">závěrů </w:t>
      </w:r>
      <w:r w:rsidR="00EE5290" w:rsidRPr="00E22C15">
        <w:rPr>
          <w:rFonts w:ascii="Tahoma" w:hAnsi="Tahoma" w:cs="Tahoma"/>
          <w:sz w:val="22"/>
          <w:szCs w:val="22"/>
        </w:rPr>
        <w:t>z kontrolního dne</w:t>
      </w:r>
      <w:r w:rsidR="00A95716" w:rsidRPr="00E22C15">
        <w:rPr>
          <w:rFonts w:ascii="Tahoma" w:hAnsi="Tahoma" w:cs="Tahoma"/>
          <w:sz w:val="22"/>
          <w:szCs w:val="22"/>
        </w:rPr>
        <w:t>.</w:t>
      </w:r>
    </w:p>
    <w:p w14:paraId="3ED404FF" w14:textId="77777777" w:rsidR="00A54991" w:rsidRPr="00070179" w:rsidRDefault="00A54991" w:rsidP="00AA2B28">
      <w:pPr>
        <w:pStyle w:val="OdstavecSmlouvy"/>
        <w:keepLines w:val="0"/>
        <w:numPr>
          <w:ilvl w:val="0"/>
          <w:numId w:val="14"/>
        </w:numPr>
        <w:tabs>
          <w:tab w:val="clear" w:pos="426"/>
          <w:tab w:val="clear" w:pos="1701"/>
        </w:tabs>
        <w:spacing w:before="120" w:after="0"/>
        <w:ind w:left="357" w:hanging="357"/>
        <w:rPr>
          <w:rFonts w:ascii="Tahoma" w:hAnsi="Tahoma" w:cs="Tahoma"/>
          <w:sz w:val="22"/>
          <w:szCs w:val="22"/>
        </w:rPr>
      </w:pPr>
      <w:r w:rsidRPr="00996B77">
        <w:rPr>
          <w:rFonts w:ascii="Tahoma" w:hAnsi="Tahoma" w:cs="Tahoma"/>
          <w:sz w:val="22"/>
          <w:szCs w:val="22"/>
        </w:rPr>
        <w:t>Pokud v průběhu provádění díla dojde ke skutečnostem, které nepředpokládala žádná</w:t>
      </w:r>
      <w:r w:rsidRPr="00070179">
        <w:rPr>
          <w:rFonts w:ascii="Tahoma" w:hAnsi="Tahoma" w:cs="Tahoma"/>
          <w:sz w:val="22"/>
          <w:szCs w:val="22"/>
        </w:rPr>
        <w:t xml:space="preserve"> ze smluvních stran a které mohou mít vliv na cenu, termín plnění </w:t>
      </w:r>
      <w:r w:rsidRPr="00775BC6">
        <w:rPr>
          <w:rFonts w:ascii="Tahoma" w:hAnsi="Tahoma" w:cs="Tahoma"/>
          <w:sz w:val="22"/>
          <w:szCs w:val="22"/>
        </w:rPr>
        <w:t xml:space="preserve">nebo na navýšení objednatelem předpokládané hodnoty realizace projektované stavby (viz odst. </w:t>
      </w:r>
      <w:r w:rsidR="00E13915" w:rsidRPr="00775BC6">
        <w:rPr>
          <w:rFonts w:ascii="Tahoma" w:hAnsi="Tahoma" w:cs="Tahoma"/>
          <w:sz w:val="22"/>
          <w:szCs w:val="22"/>
        </w:rPr>
        <w:t>1</w:t>
      </w:r>
      <w:r w:rsidRPr="00775BC6">
        <w:rPr>
          <w:rFonts w:ascii="Tahoma" w:hAnsi="Tahoma" w:cs="Tahoma"/>
          <w:sz w:val="22"/>
          <w:szCs w:val="22"/>
        </w:rPr>
        <w:t xml:space="preserve"> písm. g) tohoto článku smlouvy), zavazují se zhotovitel i objednatel na tyto skutečnosti </w:t>
      </w:r>
      <w:r w:rsidR="00073F8E" w:rsidRPr="007D5003">
        <w:rPr>
          <w:rFonts w:ascii="Tahoma" w:hAnsi="Tahoma" w:cs="Tahoma"/>
          <w:sz w:val="22"/>
          <w:szCs w:val="22"/>
        </w:rPr>
        <w:t xml:space="preserve">bezodkladně </w:t>
      </w:r>
      <w:r w:rsidRPr="007D5003">
        <w:rPr>
          <w:rFonts w:ascii="Tahoma" w:hAnsi="Tahoma" w:cs="Tahoma"/>
          <w:sz w:val="22"/>
          <w:szCs w:val="22"/>
        </w:rPr>
        <w:t>písemně</w:t>
      </w:r>
      <w:r w:rsidRPr="00070179">
        <w:rPr>
          <w:rFonts w:ascii="Tahoma" w:hAnsi="Tahoma" w:cs="Tahoma"/>
          <w:sz w:val="22"/>
          <w:szCs w:val="22"/>
        </w:rPr>
        <w:t xml:space="preserve"> upozornit druhou smluvní stranu.</w:t>
      </w:r>
    </w:p>
    <w:p w14:paraId="66D07E41" w14:textId="77777777" w:rsidR="00FC4355" w:rsidRPr="00080BAF" w:rsidRDefault="00FC4355" w:rsidP="00AA2B28">
      <w:pPr>
        <w:pStyle w:val="OdstavecSmlouvy"/>
        <w:keepLines w:val="0"/>
        <w:numPr>
          <w:ilvl w:val="0"/>
          <w:numId w:val="1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lastRenderedPageBreak/>
        <w:t xml:space="preserve">Je-li předmětem díla také specifikace </w:t>
      </w:r>
      <w:r w:rsidR="00AC186D">
        <w:rPr>
          <w:rFonts w:ascii="Tahoma" w:hAnsi="Tahoma" w:cs="Tahoma"/>
          <w:sz w:val="22"/>
          <w:szCs w:val="22"/>
        </w:rPr>
        <w:t xml:space="preserve">a návrh </w:t>
      </w:r>
      <w:r w:rsidRPr="00080BAF">
        <w:rPr>
          <w:rFonts w:ascii="Tahoma" w:hAnsi="Tahoma" w:cs="Tahoma"/>
          <w:sz w:val="22"/>
          <w:szCs w:val="22"/>
        </w:rPr>
        <w:t>vybavení stavby</w:t>
      </w:r>
      <w:r w:rsidR="00B3409F" w:rsidRPr="00080BAF">
        <w:rPr>
          <w:rFonts w:ascii="Tahoma" w:hAnsi="Tahoma" w:cs="Tahoma"/>
          <w:sz w:val="22"/>
          <w:szCs w:val="22"/>
        </w:rPr>
        <w:t>,</w:t>
      </w:r>
      <w:r w:rsidRPr="00080BAF">
        <w:rPr>
          <w:rFonts w:ascii="Tahoma" w:hAnsi="Tahoma" w:cs="Tahoma"/>
          <w:sz w:val="22"/>
          <w:szCs w:val="22"/>
        </w:rPr>
        <w:t xml:space="preserve"> nebo </w:t>
      </w:r>
      <w:r w:rsidR="00B3409F" w:rsidRPr="00080BAF">
        <w:rPr>
          <w:rFonts w:ascii="Tahoma" w:hAnsi="Tahoma" w:cs="Tahoma"/>
          <w:sz w:val="22"/>
          <w:szCs w:val="22"/>
        </w:rPr>
        <w:t>je</w:t>
      </w:r>
      <w:r w:rsidR="00F767F6" w:rsidRPr="00080BAF">
        <w:rPr>
          <w:rFonts w:ascii="Tahoma" w:hAnsi="Tahoma" w:cs="Tahoma"/>
          <w:sz w:val="22"/>
          <w:szCs w:val="22"/>
        </w:rPr>
        <w:t>-li</w:t>
      </w:r>
      <w:r w:rsidR="00B3409F" w:rsidRPr="00080BAF">
        <w:rPr>
          <w:rFonts w:ascii="Tahoma" w:hAnsi="Tahoma" w:cs="Tahoma"/>
          <w:sz w:val="22"/>
          <w:szCs w:val="22"/>
        </w:rPr>
        <w:t xml:space="preserve"> zhotoviteli taková specifikace objednatelem předána</w:t>
      </w:r>
      <w:r w:rsidRPr="00080BAF">
        <w:rPr>
          <w:rFonts w:ascii="Tahoma" w:hAnsi="Tahoma" w:cs="Tahoma"/>
          <w:sz w:val="22"/>
          <w:szCs w:val="22"/>
        </w:rPr>
        <w:t>, je zhotovitel povinen dílo provést včetně zapracování stavební přípravy pro toto vybavení a dílo musí zohlednit parametry vybavení (napojovací body, umístění, prostorová koordinace apod.)</w:t>
      </w:r>
      <w:r w:rsidR="00CF0469" w:rsidRPr="00080BAF">
        <w:rPr>
          <w:rFonts w:ascii="Tahoma" w:hAnsi="Tahoma" w:cs="Tahoma"/>
          <w:sz w:val="22"/>
          <w:szCs w:val="22"/>
        </w:rPr>
        <w:t xml:space="preserve">, tak, </w:t>
      </w:r>
      <w:r w:rsidRPr="00080BAF">
        <w:rPr>
          <w:rFonts w:ascii="Tahoma" w:hAnsi="Tahoma" w:cs="Tahoma"/>
          <w:sz w:val="22"/>
          <w:szCs w:val="22"/>
        </w:rPr>
        <w:t>aby při realizaci stavby nevznikly dodatečné práce (vícepráce) z důvodů nesouladu projektové dokumentace stavební části s částí vybavení</w:t>
      </w:r>
      <w:r w:rsidR="00CF0469" w:rsidRPr="00080BAF">
        <w:rPr>
          <w:rFonts w:ascii="Tahoma" w:hAnsi="Tahoma" w:cs="Tahoma"/>
          <w:sz w:val="22"/>
          <w:szCs w:val="22"/>
        </w:rPr>
        <w:t>.</w:t>
      </w:r>
    </w:p>
    <w:p w14:paraId="678878B9" w14:textId="77777777" w:rsidR="00A54991" w:rsidRPr="00996B77" w:rsidRDefault="00A54991" w:rsidP="00AA2B28">
      <w:pPr>
        <w:pStyle w:val="OdstavecSmlouvy"/>
        <w:keepLines w:val="0"/>
        <w:numPr>
          <w:ilvl w:val="0"/>
          <w:numId w:val="14"/>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sidR="007163FB">
        <w:rPr>
          <w:rFonts w:ascii="Tahoma" w:hAnsi="Tahoma" w:cs="Tahoma"/>
          <w:sz w:val="22"/>
          <w:szCs w:val="22"/>
        </w:rPr>
        <w:t>ch údajů, upřesnění vyjádření a </w:t>
      </w:r>
      <w:r w:rsidRPr="00080BAF">
        <w:rPr>
          <w:rFonts w:ascii="Tahoma" w:hAnsi="Tahoma" w:cs="Tahoma"/>
          <w:sz w:val="22"/>
          <w:szCs w:val="22"/>
        </w:rPr>
        <w:t xml:space="preserve">stanovisek, </w:t>
      </w:r>
      <w:r w:rsidRPr="00996B77">
        <w:rPr>
          <w:rFonts w:ascii="Tahoma" w:hAnsi="Tahoma" w:cs="Tahoma"/>
          <w:sz w:val="22"/>
          <w:szCs w:val="22"/>
        </w:rPr>
        <w:t xml:space="preserve">jejichž potřeba vznikne v průběhu plnění. Tuto pomoc </w:t>
      </w:r>
      <w:r w:rsidR="007163FB" w:rsidRPr="00996B77">
        <w:rPr>
          <w:rFonts w:ascii="Tahoma" w:hAnsi="Tahoma" w:cs="Tahoma"/>
          <w:sz w:val="22"/>
          <w:szCs w:val="22"/>
        </w:rPr>
        <w:t>poskytne zhotoviteli ve lhůtě a </w:t>
      </w:r>
      <w:r w:rsidRPr="00996B77">
        <w:rPr>
          <w:rFonts w:ascii="Tahoma" w:hAnsi="Tahoma" w:cs="Tahoma"/>
          <w:sz w:val="22"/>
          <w:szCs w:val="22"/>
        </w:rPr>
        <w:t>rozsahu dojednaném oběma stranami.</w:t>
      </w:r>
    </w:p>
    <w:p w14:paraId="798C4DBC" w14:textId="77777777" w:rsidR="00A54991" w:rsidRPr="00080BAF" w:rsidRDefault="00A54991" w:rsidP="0084799D">
      <w:pPr>
        <w:pStyle w:val="slolnkuSmlouvy"/>
        <w:rPr>
          <w:rFonts w:ascii="Tahoma" w:hAnsi="Tahoma" w:cs="Tahoma"/>
          <w:sz w:val="22"/>
          <w:szCs w:val="22"/>
        </w:rPr>
      </w:pPr>
      <w:r w:rsidRPr="00996B77">
        <w:rPr>
          <w:rFonts w:ascii="Tahoma" w:hAnsi="Tahoma" w:cs="Tahoma"/>
          <w:sz w:val="22"/>
          <w:szCs w:val="22"/>
        </w:rPr>
        <w:t>VII.</w:t>
      </w:r>
      <w:r w:rsidR="00E03721">
        <w:rPr>
          <w:rFonts w:ascii="Tahoma" w:hAnsi="Tahoma" w:cs="Tahoma"/>
          <w:sz w:val="22"/>
          <w:szCs w:val="22"/>
        </w:rPr>
        <w:br/>
      </w:r>
      <w:r w:rsidRPr="00080BAF">
        <w:rPr>
          <w:rFonts w:ascii="Tahoma" w:hAnsi="Tahoma" w:cs="Tahoma"/>
          <w:sz w:val="22"/>
          <w:szCs w:val="22"/>
        </w:rPr>
        <w:t>Cena díla</w:t>
      </w:r>
    </w:p>
    <w:p w14:paraId="168F2128" w14:textId="77777777" w:rsidR="00A54991" w:rsidRPr="00080BAF" w:rsidRDefault="00A54991" w:rsidP="00AA2B28">
      <w:pPr>
        <w:pStyle w:val="OdstavecSmlouvy"/>
        <w:keepNext/>
        <w:numPr>
          <w:ilvl w:val="0"/>
          <w:numId w:val="4"/>
        </w:numPr>
        <w:tabs>
          <w:tab w:val="clear" w:pos="360"/>
          <w:tab w:val="clear" w:pos="426"/>
          <w:tab w:val="clear" w:pos="1701"/>
        </w:tabs>
        <w:spacing w:before="120" w:after="240"/>
        <w:ind w:left="357" w:hanging="357"/>
        <w:rPr>
          <w:rFonts w:ascii="Tahoma" w:hAnsi="Tahoma" w:cs="Tahoma"/>
          <w:sz w:val="22"/>
          <w:szCs w:val="22"/>
        </w:rPr>
      </w:pPr>
      <w:r w:rsidRPr="00080BAF">
        <w:rPr>
          <w:rFonts w:ascii="Tahoma" w:hAnsi="Tahoma" w:cs="Tahoma"/>
          <w:sz w:val="22"/>
          <w:szCs w:val="22"/>
        </w:rPr>
        <w:t>Cena díla je stanovena dohodou smluvních stran a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A54991" w:rsidRPr="00080BAF" w14:paraId="7BE15B4C" w14:textId="77777777" w:rsidTr="007163FB">
        <w:trPr>
          <w:cantSplit/>
          <w:trHeight w:val="686"/>
        </w:trPr>
        <w:tc>
          <w:tcPr>
            <w:tcW w:w="4436" w:type="dxa"/>
            <w:gridSpan w:val="2"/>
            <w:tcBorders>
              <w:bottom w:val="single" w:sz="4" w:space="0" w:color="auto"/>
            </w:tcBorders>
            <w:shd w:val="clear" w:color="auto" w:fill="E6E6E6"/>
          </w:tcPr>
          <w:p w14:paraId="0BF7B8C0" w14:textId="77777777" w:rsidR="00A54991" w:rsidRPr="00080BAF" w:rsidRDefault="00A54991" w:rsidP="00A26A58">
            <w:pPr>
              <w:pStyle w:val="Zkladntextodsazen2"/>
              <w:ind w:firstLine="0"/>
              <w:jc w:val="center"/>
              <w:rPr>
                <w:rFonts w:ascii="Tahoma" w:hAnsi="Tahoma" w:cs="Tahoma"/>
                <w:sz w:val="22"/>
                <w:szCs w:val="22"/>
              </w:rPr>
            </w:pPr>
            <w:bookmarkStart w:id="9" w:name="_Hlk42251452"/>
            <w:r w:rsidRPr="00080BAF">
              <w:rPr>
                <w:rFonts w:ascii="Tahoma" w:hAnsi="Tahoma" w:cs="Tahoma"/>
                <w:b/>
                <w:bCs/>
                <w:sz w:val="22"/>
                <w:szCs w:val="22"/>
              </w:rPr>
              <w:t>Části díla</w:t>
            </w:r>
          </w:p>
        </w:tc>
        <w:tc>
          <w:tcPr>
            <w:tcW w:w="1491" w:type="dxa"/>
            <w:shd w:val="clear" w:color="auto" w:fill="E6E6E6"/>
          </w:tcPr>
          <w:p w14:paraId="39776096" w14:textId="77777777" w:rsidR="00A54991" w:rsidRPr="00080BAF" w:rsidRDefault="00A54991" w:rsidP="00284925">
            <w:pPr>
              <w:pStyle w:val="Zkladntextodsazen2"/>
              <w:ind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tcPr>
          <w:p w14:paraId="33C1353B" w14:textId="77777777" w:rsidR="00A54991" w:rsidRPr="00D16E92" w:rsidRDefault="00A54991" w:rsidP="00A26A58">
            <w:pPr>
              <w:pStyle w:val="Zkladntextodsazen2"/>
              <w:ind w:firstLine="0"/>
              <w:jc w:val="center"/>
              <w:rPr>
                <w:rFonts w:ascii="Tahoma" w:hAnsi="Tahoma" w:cs="Tahoma"/>
                <w:b/>
                <w:bCs/>
                <w:color w:val="FF00FF"/>
                <w:sz w:val="22"/>
                <w:szCs w:val="22"/>
              </w:rPr>
            </w:pPr>
            <w:r w:rsidRPr="00D16E92">
              <w:rPr>
                <w:rFonts w:ascii="Tahoma" w:hAnsi="Tahoma" w:cs="Tahoma"/>
                <w:b/>
                <w:bCs/>
                <w:color w:val="FF00FF"/>
                <w:sz w:val="22"/>
                <w:szCs w:val="22"/>
              </w:rPr>
              <w:t xml:space="preserve">DPH </w:t>
            </w:r>
            <w:r w:rsidR="0095213B" w:rsidRPr="00D16E92">
              <w:rPr>
                <w:rFonts w:ascii="Tahoma" w:hAnsi="Tahoma" w:cs="Tahoma"/>
                <w:b/>
                <w:bCs/>
                <w:color w:val="FF00FF"/>
                <w:sz w:val="22"/>
                <w:szCs w:val="22"/>
              </w:rPr>
              <w:t>2</w:t>
            </w:r>
            <w:r w:rsidR="00ED4227" w:rsidRPr="00D16E92">
              <w:rPr>
                <w:rFonts w:ascii="Tahoma" w:hAnsi="Tahoma" w:cs="Tahoma"/>
                <w:b/>
                <w:bCs/>
                <w:color w:val="FF00FF"/>
                <w:sz w:val="22"/>
                <w:szCs w:val="22"/>
              </w:rPr>
              <w:t>1</w:t>
            </w:r>
            <w:r w:rsidR="0095213B" w:rsidRPr="00D16E92">
              <w:rPr>
                <w:rFonts w:ascii="Tahoma" w:hAnsi="Tahoma" w:cs="Tahoma"/>
                <w:b/>
                <w:bCs/>
                <w:color w:val="FF00FF"/>
                <w:sz w:val="22"/>
                <w:szCs w:val="22"/>
              </w:rPr>
              <w:t xml:space="preserve"> </w:t>
            </w:r>
            <w:r w:rsidRPr="00D16E92">
              <w:rPr>
                <w:rFonts w:ascii="Tahoma" w:hAnsi="Tahoma" w:cs="Tahoma"/>
                <w:b/>
                <w:bCs/>
                <w:color w:val="FF00FF"/>
                <w:sz w:val="22"/>
                <w:szCs w:val="22"/>
              </w:rPr>
              <w:t>% (v Kč)</w:t>
            </w:r>
          </w:p>
        </w:tc>
        <w:tc>
          <w:tcPr>
            <w:tcW w:w="1580" w:type="dxa"/>
            <w:shd w:val="clear" w:color="auto" w:fill="E6E6E6"/>
          </w:tcPr>
          <w:p w14:paraId="1623F100" w14:textId="77777777" w:rsidR="00A54991" w:rsidRPr="00D16E92" w:rsidRDefault="00A54991" w:rsidP="00A26A58">
            <w:pPr>
              <w:pStyle w:val="Zkladntextodsazen2"/>
              <w:ind w:firstLine="0"/>
              <w:jc w:val="center"/>
              <w:rPr>
                <w:rFonts w:ascii="Tahoma" w:hAnsi="Tahoma" w:cs="Tahoma"/>
                <w:color w:val="FF00FF"/>
                <w:sz w:val="22"/>
                <w:szCs w:val="22"/>
              </w:rPr>
            </w:pPr>
            <w:r w:rsidRPr="00D16E92">
              <w:rPr>
                <w:rFonts w:ascii="Tahoma" w:hAnsi="Tahoma" w:cs="Tahoma"/>
                <w:b/>
                <w:bCs/>
                <w:color w:val="FF00FF"/>
                <w:sz w:val="22"/>
                <w:szCs w:val="22"/>
              </w:rPr>
              <w:t>Cena včetně DPH (v Kč)</w:t>
            </w:r>
          </w:p>
        </w:tc>
      </w:tr>
      <w:tr w:rsidR="002517BD" w:rsidRPr="00080BAF" w14:paraId="453BEFE2" w14:textId="77777777" w:rsidTr="007163FB">
        <w:trPr>
          <w:cantSplit/>
        </w:trPr>
        <w:tc>
          <w:tcPr>
            <w:tcW w:w="1056" w:type="dxa"/>
            <w:vMerge w:val="restart"/>
            <w:tcBorders>
              <w:top w:val="single" w:sz="4" w:space="0" w:color="auto"/>
            </w:tcBorders>
          </w:tcPr>
          <w:p w14:paraId="0F786BB2" w14:textId="77777777" w:rsidR="002517BD" w:rsidRPr="00080BAF" w:rsidRDefault="002517BD" w:rsidP="00A26A58">
            <w:pPr>
              <w:pStyle w:val="Zkladntextodsazen2"/>
              <w:ind w:firstLine="0"/>
              <w:jc w:val="left"/>
              <w:rPr>
                <w:rFonts w:ascii="Tahoma" w:hAnsi="Tahoma" w:cs="Tahoma"/>
                <w:sz w:val="22"/>
                <w:szCs w:val="22"/>
              </w:rPr>
            </w:pPr>
            <w:r w:rsidRPr="00FE4B8D">
              <w:rPr>
                <w:rFonts w:ascii="Tahoma" w:hAnsi="Tahoma" w:cs="Tahoma"/>
                <w:b/>
                <w:bCs/>
                <w:sz w:val="22"/>
                <w:szCs w:val="22"/>
              </w:rPr>
              <w:t>1. část</w:t>
            </w:r>
          </w:p>
        </w:tc>
        <w:tc>
          <w:tcPr>
            <w:tcW w:w="3380" w:type="dxa"/>
            <w:tcBorders>
              <w:top w:val="single" w:sz="4" w:space="0" w:color="auto"/>
            </w:tcBorders>
          </w:tcPr>
          <w:p w14:paraId="19C85386" w14:textId="77777777" w:rsidR="002517BD" w:rsidRPr="00FE4B8D" w:rsidRDefault="002517BD" w:rsidP="00A26A58">
            <w:pPr>
              <w:pStyle w:val="Zkladntextodsazen2"/>
              <w:ind w:firstLine="0"/>
              <w:jc w:val="left"/>
              <w:rPr>
                <w:rFonts w:ascii="Tahoma" w:hAnsi="Tahoma" w:cs="Tahoma"/>
                <w:sz w:val="22"/>
                <w:szCs w:val="22"/>
              </w:rPr>
            </w:pPr>
            <w:r w:rsidRPr="00FE4B8D">
              <w:rPr>
                <w:rFonts w:ascii="Tahoma" w:hAnsi="Tahoma" w:cs="Tahoma"/>
                <w:sz w:val="22"/>
                <w:szCs w:val="22"/>
              </w:rPr>
              <w:t>Zaměření a DSS</w:t>
            </w:r>
          </w:p>
          <w:p w14:paraId="3538F693"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sz w:val="22"/>
                <w:szCs w:val="22"/>
              </w:rPr>
              <w:t>(čl. III odst. 2 bod 2.1 smlouvy)</w:t>
            </w:r>
          </w:p>
        </w:tc>
        <w:tc>
          <w:tcPr>
            <w:tcW w:w="1491" w:type="dxa"/>
            <w:vAlign w:val="center"/>
          </w:tcPr>
          <w:p w14:paraId="65583666"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042BCE76"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1F9C2B75"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5977CA90" w14:textId="77777777" w:rsidTr="00F50833">
        <w:trPr>
          <w:cantSplit/>
        </w:trPr>
        <w:tc>
          <w:tcPr>
            <w:tcW w:w="1056" w:type="dxa"/>
            <w:vMerge/>
          </w:tcPr>
          <w:p w14:paraId="276E9CC6" w14:textId="77777777" w:rsidR="002517BD" w:rsidRPr="00080BAF" w:rsidRDefault="002517BD" w:rsidP="00A26A58">
            <w:pPr>
              <w:pStyle w:val="Zkladntextodsazen2"/>
              <w:ind w:firstLine="0"/>
              <w:jc w:val="left"/>
              <w:rPr>
                <w:rFonts w:ascii="Tahoma" w:hAnsi="Tahoma" w:cs="Tahoma"/>
                <w:sz w:val="22"/>
                <w:szCs w:val="22"/>
              </w:rPr>
            </w:pPr>
          </w:p>
        </w:tc>
        <w:tc>
          <w:tcPr>
            <w:tcW w:w="7700" w:type="dxa"/>
            <w:gridSpan w:val="4"/>
          </w:tcPr>
          <w:p w14:paraId="59813271" w14:textId="77777777" w:rsidR="002517BD" w:rsidRPr="00FE4B8D" w:rsidRDefault="002517BD" w:rsidP="00A26A58">
            <w:pPr>
              <w:pStyle w:val="Zkladntextodsazen2"/>
              <w:ind w:firstLine="0"/>
              <w:jc w:val="left"/>
              <w:rPr>
                <w:rFonts w:ascii="Tahoma" w:hAnsi="Tahoma" w:cs="Tahoma"/>
                <w:sz w:val="22"/>
                <w:szCs w:val="22"/>
              </w:rPr>
            </w:pPr>
            <w:r w:rsidRPr="00FE4B8D">
              <w:rPr>
                <w:rFonts w:ascii="Tahoma" w:hAnsi="Tahoma" w:cs="Tahoma"/>
                <w:sz w:val="22"/>
                <w:szCs w:val="22"/>
              </w:rPr>
              <w:t>Průzkumy</w:t>
            </w:r>
          </w:p>
          <w:p w14:paraId="4C790313" w14:textId="77777777" w:rsidR="002517BD" w:rsidRPr="00080BAF" w:rsidRDefault="002517BD" w:rsidP="003F185F">
            <w:pPr>
              <w:pStyle w:val="Zkladntextodsazen2"/>
              <w:ind w:firstLine="0"/>
              <w:jc w:val="left"/>
              <w:rPr>
                <w:rFonts w:ascii="Tahoma" w:hAnsi="Tahoma" w:cs="Tahoma"/>
                <w:sz w:val="22"/>
                <w:szCs w:val="22"/>
              </w:rPr>
            </w:pPr>
            <w:r>
              <w:rPr>
                <w:rFonts w:ascii="Tahoma" w:hAnsi="Tahoma" w:cs="Tahoma"/>
                <w:sz w:val="22"/>
                <w:szCs w:val="22"/>
              </w:rPr>
              <w:t>(čl. III odst. 2 bod 2.2</w:t>
            </w:r>
            <w:r w:rsidRPr="00080BAF">
              <w:rPr>
                <w:rFonts w:ascii="Tahoma" w:hAnsi="Tahoma" w:cs="Tahoma"/>
                <w:sz w:val="22"/>
                <w:szCs w:val="22"/>
              </w:rPr>
              <w:t xml:space="preserve"> smlouvy)</w:t>
            </w:r>
          </w:p>
        </w:tc>
      </w:tr>
      <w:tr w:rsidR="002517BD" w:rsidRPr="00080BAF" w14:paraId="2044843E" w14:textId="77777777" w:rsidTr="007163FB">
        <w:trPr>
          <w:cantSplit/>
        </w:trPr>
        <w:tc>
          <w:tcPr>
            <w:tcW w:w="1056" w:type="dxa"/>
            <w:vMerge/>
          </w:tcPr>
          <w:p w14:paraId="63A2EE45"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7C9BC5D9" w14:textId="77777777" w:rsidR="002517BD" w:rsidRPr="0095373D" w:rsidRDefault="002517BD" w:rsidP="00887D22">
            <w:pPr>
              <w:pStyle w:val="Zkladntextodsazen2"/>
              <w:tabs>
                <w:tab w:val="left" w:pos="1304"/>
              </w:tabs>
              <w:spacing w:before="40"/>
              <w:ind w:firstLine="0"/>
              <w:rPr>
                <w:rFonts w:ascii="Tahoma" w:hAnsi="Tahoma" w:cs="Tahoma"/>
                <w:sz w:val="22"/>
                <w:szCs w:val="22"/>
              </w:rPr>
            </w:pPr>
            <w:r w:rsidRPr="0095373D">
              <w:rPr>
                <w:rFonts w:ascii="Tahoma" w:hAnsi="Tahoma" w:cs="Tahoma"/>
                <w:sz w:val="22"/>
                <w:szCs w:val="22"/>
              </w:rPr>
              <w:t>stavebně-technický průzkum</w:t>
            </w:r>
          </w:p>
          <w:p w14:paraId="7F020E8A" w14:textId="77777777" w:rsidR="002517BD" w:rsidRPr="00FE4B8D" w:rsidRDefault="002517BD" w:rsidP="00887D22">
            <w:pPr>
              <w:pStyle w:val="Zkladntextodsazen2"/>
              <w:tabs>
                <w:tab w:val="left" w:pos="1304"/>
              </w:tabs>
              <w:spacing w:before="40" w:line="120" w:lineRule="auto"/>
              <w:ind w:firstLine="0"/>
              <w:rPr>
                <w:rFonts w:ascii="Tahoma" w:hAnsi="Tahoma" w:cs="Tahoma"/>
                <w:sz w:val="22"/>
                <w:szCs w:val="22"/>
              </w:rPr>
            </w:pPr>
          </w:p>
        </w:tc>
        <w:tc>
          <w:tcPr>
            <w:tcW w:w="1491" w:type="dxa"/>
            <w:vAlign w:val="center"/>
          </w:tcPr>
          <w:p w14:paraId="0CF4B5F4"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22F501D2"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2C53A743"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546F56C6" w14:textId="77777777" w:rsidTr="009D62B7">
        <w:trPr>
          <w:cantSplit/>
          <w:trHeight w:val="73"/>
        </w:trPr>
        <w:tc>
          <w:tcPr>
            <w:tcW w:w="1056" w:type="dxa"/>
            <w:vMerge/>
          </w:tcPr>
          <w:p w14:paraId="7F91FC43"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50C439F8" w14:textId="0ECE74A6" w:rsidR="002517BD" w:rsidRPr="00FE4B8D" w:rsidRDefault="009D62B7" w:rsidP="00775BC6">
            <w:pPr>
              <w:pStyle w:val="Zkladntextodsazen2"/>
              <w:tabs>
                <w:tab w:val="left" w:pos="1304"/>
              </w:tabs>
              <w:spacing w:before="40"/>
              <w:ind w:firstLine="0"/>
              <w:rPr>
                <w:rFonts w:ascii="Tahoma" w:hAnsi="Tahoma" w:cs="Tahoma"/>
                <w:sz w:val="22"/>
                <w:szCs w:val="22"/>
              </w:rPr>
            </w:pPr>
            <w:r w:rsidRPr="00FE4B8D">
              <w:rPr>
                <w:rFonts w:ascii="Tahoma" w:hAnsi="Tahoma" w:cs="Tahoma"/>
                <w:sz w:val="22"/>
                <w:szCs w:val="22"/>
              </w:rPr>
              <w:t>Destruktivní sondy</w:t>
            </w:r>
          </w:p>
        </w:tc>
        <w:tc>
          <w:tcPr>
            <w:tcW w:w="1491" w:type="dxa"/>
            <w:vAlign w:val="center"/>
          </w:tcPr>
          <w:p w14:paraId="12F0C141"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39328C24"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63371D63"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17A524AF" w14:textId="77777777" w:rsidTr="007163FB">
        <w:trPr>
          <w:cantSplit/>
        </w:trPr>
        <w:tc>
          <w:tcPr>
            <w:tcW w:w="1056" w:type="dxa"/>
            <w:vMerge/>
          </w:tcPr>
          <w:p w14:paraId="49A08E01"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1A282EC1" w14:textId="77777777" w:rsidR="002517BD" w:rsidRDefault="002517BD" w:rsidP="00A26A58">
            <w:pPr>
              <w:pStyle w:val="Zkladntextodsazen2"/>
              <w:ind w:firstLine="0"/>
              <w:jc w:val="left"/>
              <w:rPr>
                <w:rFonts w:ascii="Tahoma" w:hAnsi="Tahoma" w:cs="Tahoma"/>
                <w:b/>
                <w:bCs/>
                <w:sz w:val="22"/>
                <w:szCs w:val="22"/>
              </w:rPr>
            </w:pPr>
          </w:p>
          <w:p w14:paraId="2E106000" w14:textId="77777777" w:rsidR="002517BD" w:rsidRDefault="002517BD" w:rsidP="00A26A58">
            <w:pPr>
              <w:pStyle w:val="Zkladntextodsazen2"/>
              <w:ind w:firstLine="0"/>
              <w:jc w:val="left"/>
              <w:rPr>
                <w:rFonts w:ascii="Tahoma" w:hAnsi="Tahoma" w:cs="Tahoma"/>
                <w:b/>
                <w:bCs/>
                <w:sz w:val="22"/>
                <w:szCs w:val="22"/>
              </w:rPr>
            </w:pPr>
            <w:r>
              <w:rPr>
                <w:rFonts w:ascii="Tahoma" w:hAnsi="Tahoma" w:cs="Tahoma"/>
                <w:b/>
                <w:bCs/>
                <w:sz w:val="22"/>
                <w:szCs w:val="22"/>
              </w:rPr>
              <w:t>1</w:t>
            </w:r>
            <w:r w:rsidRPr="00070179">
              <w:rPr>
                <w:rFonts w:ascii="Tahoma" w:hAnsi="Tahoma" w:cs="Tahoma"/>
                <w:b/>
                <w:bCs/>
                <w:sz w:val="22"/>
                <w:szCs w:val="22"/>
              </w:rPr>
              <w:t>. část celkem</w:t>
            </w:r>
          </w:p>
          <w:p w14:paraId="2F749D9F" w14:textId="129660E8" w:rsidR="002517BD" w:rsidRPr="00395EC5" w:rsidRDefault="002517BD" w:rsidP="00A26A58">
            <w:pPr>
              <w:pStyle w:val="Zkladntextodsazen2"/>
              <w:ind w:firstLine="0"/>
              <w:jc w:val="left"/>
              <w:rPr>
                <w:rFonts w:ascii="Tahoma" w:hAnsi="Tahoma" w:cs="Tahoma"/>
                <w:bCs/>
                <w:color w:val="FF00FF"/>
                <w:sz w:val="22"/>
                <w:szCs w:val="22"/>
                <w:highlight w:val="yellow"/>
              </w:rPr>
            </w:pPr>
          </w:p>
        </w:tc>
        <w:tc>
          <w:tcPr>
            <w:tcW w:w="1491" w:type="dxa"/>
            <w:vAlign w:val="center"/>
          </w:tcPr>
          <w:p w14:paraId="27CFADC3"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6549D2E0"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5C2BCEB0" w14:textId="77777777" w:rsidR="002517BD" w:rsidRPr="00080BAF" w:rsidRDefault="002517BD" w:rsidP="00A26A58">
            <w:pPr>
              <w:pStyle w:val="Zkladntextodsazen2"/>
              <w:ind w:firstLine="0"/>
              <w:jc w:val="right"/>
              <w:rPr>
                <w:rFonts w:ascii="Tahoma" w:hAnsi="Tahoma" w:cs="Tahoma"/>
                <w:sz w:val="22"/>
                <w:szCs w:val="22"/>
              </w:rPr>
            </w:pPr>
          </w:p>
        </w:tc>
      </w:tr>
      <w:tr w:rsidR="007E33C3" w:rsidRPr="00080BAF" w14:paraId="604812C9" w14:textId="77777777" w:rsidTr="001B2E2E">
        <w:trPr>
          <w:cantSplit/>
          <w:trHeight w:hRule="exact" w:val="961"/>
        </w:trPr>
        <w:tc>
          <w:tcPr>
            <w:tcW w:w="1056" w:type="dxa"/>
            <w:vMerge w:val="restart"/>
          </w:tcPr>
          <w:p w14:paraId="7E0924E4" w14:textId="72A5DBA1" w:rsidR="007E33C3" w:rsidRPr="00080BAF" w:rsidRDefault="007E33C3" w:rsidP="00AA2B28">
            <w:pPr>
              <w:pStyle w:val="Zkladntextodsazen2"/>
              <w:numPr>
                <w:ilvl w:val="0"/>
                <w:numId w:val="4"/>
              </w:numPr>
              <w:jc w:val="left"/>
              <w:rPr>
                <w:rFonts w:ascii="Tahoma" w:hAnsi="Tahoma" w:cs="Tahoma"/>
                <w:b/>
                <w:bCs/>
                <w:sz w:val="22"/>
                <w:szCs w:val="22"/>
              </w:rPr>
            </w:pPr>
            <w:r>
              <w:rPr>
                <w:rFonts w:ascii="Tahoma" w:hAnsi="Tahoma" w:cs="Tahoma"/>
                <w:b/>
                <w:bCs/>
                <w:sz w:val="22"/>
                <w:szCs w:val="22"/>
              </w:rPr>
              <w:t>část</w:t>
            </w:r>
          </w:p>
        </w:tc>
        <w:tc>
          <w:tcPr>
            <w:tcW w:w="3380" w:type="dxa"/>
            <w:vAlign w:val="center"/>
          </w:tcPr>
          <w:p w14:paraId="5F69F91F" w14:textId="77777777" w:rsidR="008914BC" w:rsidRPr="00222AC0" w:rsidRDefault="008914BC" w:rsidP="008914BC">
            <w:pPr>
              <w:pStyle w:val="Zkladntextodsazen2"/>
              <w:ind w:firstLine="0"/>
              <w:jc w:val="left"/>
              <w:rPr>
                <w:rFonts w:ascii="Tahoma" w:hAnsi="Tahoma" w:cs="Tahoma"/>
                <w:b/>
                <w:bCs/>
                <w:sz w:val="22"/>
                <w:szCs w:val="22"/>
              </w:rPr>
            </w:pPr>
            <w:r w:rsidRPr="00222AC0">
              <w:rPr>
                <w:rFonts w:ascii="Tahoma" w:hAnsi="Tahoma" w:cs="Tahoma"/>
                <w:b/>
                <w:bCs/>
                <w:sz w:val="22"/>
                <w:szCs w:val="22"/>
              </w:rPr>
              <w:t>Dokumentace pro odstranění stavby (DOS)</w:t>
            </w:r>
          </w:p>
          <w:p w14:paraId="3FD944F3" w14:textId="44DB4AB7" w:rsidR="007E33C3" w:rsidRDefault="008914BC" w:rsidP="008914BC">
            <w:pPr>
              <w:pStyle w:val="Zkladntextodsazen2"/>
              <w:ind w:firstLine="0"/>
              <w:jc w:val="left"/>
              <w:rPr>
                <w:rFonts w:ascii="Tahoma" w:hAnsi="Tahoma" w:cs="Tahoma"/>
                <w:b/>
                <w:bCs/>
                <w:sz w:val="22"/>
                <w:szCs w:val="22"/>
              </w:rPr>
            </w:pPr>
            <w:r w:rsidRPr="00222AC0">
              <w:rPr>
                <w:rFonts w:ascii="Tahoma" w:hAnsi="Tahoma" w:cs="Tahoma"/>
                <w:bCs/>
                <w:sz w:val="22"/>
                <w:szCs w:val="22"/>
              </w:rPr>
              <w:t xml:space="preserve">(čl. III odst. 2 bod </w:t>
            </w:r>
            <w:r>
              <w:rPr>
                <w:rFonts w:ascii="Tahoma" w:hAnsi="Tahoma" w:cs="Tahoma"/>
                <w:bCs/>
                <w:sz w:val="22"/>
                <w:szCs w:val="22"/>
              </w:rPr>
              <w:t>2.3</w:t>
            </w:r>
            <w:r w:rsidRPr="00222AC0">
              <w:rPr>
                <w:rFonts w:ascii="Tahoma" w:hAnsi="Tahoma" w:cs="Tahoma"/>
                <w:bCs/>
                <w:sz w:val="22"/>
                <w:szCs w:val="22"/>
              </w:rPr>
              <w:t xml:space="preserve"> smlouvy)</w:t>
            </w:r>
          </w:p>
        </w:tc>
        <w:tc>
          <w:tcPr>
            <w:tcW w:w="1491" w:type="dxa"/>
            <w:vAlign w:val="center"/>
          </w:tcPr>
          <w:p w14:paraId="0D36FD84" w14:textId="77777777" w:rsidR="007E33C3" w:rsidRPr="00080BAF" w:rsidRDefault="007E33C3" w:rsidP="00A26A58">
            <w:pPr>
              <w:pStyle w:val="Zkladntextodsazen2"/>
              <w:ind w:firstLine="0"/>
              <w:jc w:val="right"/>
              <w:rPr>
                <w:rFonts w:ascii="Tahoma" w:hAnsi="Tahoma" w:cs="Tahoma"/>
                <w:b/>
                <w:bCs/>
                <w:sz w:val="22"/>
                <w:szCs w:val="22"/>
              </w:rPr>
            </w:pPr>
          </w:p>
        </w:tc>
        <w:tc>
          <w:tcPr>
            <w:tcW w:w="1249" w:type="dxa"/>
            <w:vAlign w:val="center"/>
          </w:tcPr>
          <w:p w14:paraId="11A85F43" w14:textId="77777777" w:rsidR="007E33C3" w:rsidRPr="00080BAF" w:rsidRDefault="007E33C3" w:rsidP="00A26A58">
            <w:pPr>
              <w:pStyle w:val="Zkladntextodsazen2"/>
              <w:ind w:firstLine="0"/>
              <w:jc w:val="right"/>
              <w:rPr>
                <w:rFonts w:ascii="Tahoma" w:hAnsi="Tahoma" w:cs="Tahoma"/>
                <w:b/>
                <w:bCs/>
                <w:sz w:val="22"/>
                <w:szCs w:val="22"/>
              </w:rPr>
            </w:pPr>
          </w:p>
        </w:tc>
        <w:tc>
          <w:tcPr>
            <w:tcW w:w="1580" w:type="dxa"/>
            <w:vAlign w:val="center"/>
          </w:tcPr>
          <w:p w14:paraId="035B4A8F" w14:textId="77777777" w:rsidR="007E33C3" w:rsidRPr="00080BAF" w:rsidRDefault="007E33C3" w:rsidP="00A26A58">
            <w:pPr>
              <w:pStyle w:val="Zkladntextodsazen2"/>
              <w:ind w:firstLine="0"/>
              <w:jc w:val="right"/>
              <w:rPr>
                <w:rFonts w:ascii="Tahoma" w:hAnsi="Tahoma" w:cs="Tahoma"/>
                <w:b/>
                <w:bCs/>
                <w:sz w:val="22"/>
                <w:szCs w:val="22"/>
              </w:rPr>
            </w:pPr>
          </w:p>
        </w:tc>
      </w:tr>
      <w:tr w:rsidR="007E33C3" w:rsidRPr="00080BAF" w14:paraId="4276F32A" w14:textId="77777777" w:rsidTr="001B2E2E">
        <w:trPr>
          <w:cantSplit/>
          <w:trHeight w:hRule="exact" w:val="706"/>
        </w:trPr>
        <w:tc>
          <w:tcPr>
            <w:tcW w:w="1056" w:type="dxa"/>
            <w:vMerge/>
          </w:tcPr>
          <w:p w14:paraId="47C68333" w14:textId="77777777" w:rsidR="007E33C3" w:rsidRPr="00080BAF" w:rsidRDefault="007E33C3" w:rsidP="00A26A58">
            <w:pPr>
              <w:pStyle w:val="Zkladntextodsazen2"/>
              <w:ind w:firstLine="0"/>
              <w:jc w:val="left"/>
              <w:rPr>
                <w:rFonts w:ascii="Tahoma" w:hAnsi="Tahoma" w:cs="Tahoma"/>
                <w:b/>
                <w:bCs/>
                <w:sz w:val="22"/>
                <w:szCs w:val="22"/>
              </w:rPr>
            </w:pPr>
          </w:p>
        </w:tc>
        <w:tc>
          <w:tcPr>
            <w:tcW w:w="3380" w:type="dxa"/>
            <w:vAlign w:val="center"/>
          </w:tcPr>
          <w:p w14:paraId="25A40615" w14:textId="47FC0CD8" w:rsidR="007E33C3" w:rsidRPr="00BA2D46" w:rsidRDefault="007E33C3" w:rsidP="007E33C3">
            <w:pPr>
              <w:pStyle w:val="Zkladntextodsazen2"/>
              <w:ind w:firstLine="0"/>
              <w:jc w:val="left"/>
              <w:rPr>
                <w:rFonts w:ascii="Tahoma" w:hAnsi="Tahoma" w:cs="Tahoma"/>
                <w:b/>
                <w:bCs/>
                <w:color w:val="FF00FF"/>
                <w:sz w:val="22"/>
                <w:szCs w:val="22"/>
              </w:rPr>
            </w:pPr>
            <w:r>
              <w:rPr>
                <w:rFonts w:ascii="Tahoma" w:hAnsi="Tahoma" w:cs="Tahoma"/>
                <w:b/>
                <w:bCs/>
                <w:sz w:val="22"/>
                <w:szCs w:val="22"/>
              </w:rPr>
              <w:t>2</w:t>
            </w:r>
            <w:r w:rsidRPr="00080BAF">
              <w:rPr>
                <w:rFonts w:ascii="Tahoma" w:hAnsi="Tahoma" w:cs="Tahoma"/>
                <w:b/>
                <w:bCs/>
                <w:sz w:val="22"/>
                <w:szCs w:val="22"/>
              </w:rPr>
              <w:t>. část celkem</w:t>
            </w:r>
          </w:p>
        </w:tc>
        <w:tc>
          <w:tcPr>
            <w:tcW w:w="1491" w:type="dxa"/>
            <w:vAlign w:val="center"/>
          </w:tcPr>
          <w:p w14:paraId="208A2334" w14:textId="77777777" w:rsidR="007E33C3" w:rsidRPr="00080BAF" w:rsidRDefault="007E33C3" w:rsidP="00A26A58">
            <w:pPr>
              <w:pStyle w:val="Zkladntextodsazen2"/>
              <w:ind w:firstLine="0"/>
              <w:jc w:val="right"/>
              <w:rPr>
                <w:rFonts w:ascii="Tahoma" w:hAnsi="Tahoma" w:cs="Tahoma"/>
                <w:b/>
                <w:bCs/>
                <w:sz w:val="22"/>
                <w:szCs w:val="22"/>
              </w:rPr>
            </w:pPr>
          </w:p>
        </w:tc>
        <w:tc>
          <w:tcPr>
            <w:tcW w:w="1249" w:type="dxa"/>
            <w:vAlign w:val="center"/>
          </w:tcPr>
          <w:p w14:paraId="6E7557FB" w14:textId="77777777" w:rsidR="007E33C3" w:rsidRPr="00080BAF" w:rsidRDefault="007E33C3" w:rsidP="00A26A58">
            <w:pPr>
              <w:pStyle w:val="Zkladntextodsazen2"/>
              <w:ind w:firstLine="0"/>
              <w:jc w:val="right"/>
              <w:rPr>
                <w:rFonts w:ascii="Tahoma" w:hAnsi="Tahoma" w:cs="Tahoma"/>
                <w:b/>
                <w:bCs/>
                <w:sz w:val="22"/>
                <w:szCs w:val="22"/>
              </w:rPr>
            </w:pPr>
          </w:p>
        </w:tc>
        <w:tc>
          <w:tcPr>
            <w:tcW w:w="1580" w:type="dxa"/>
            <w:vAlign w:val="center"/>
          </w:tcPr>
          <w:p w14:paraId="26BD2D13" w14:textId="77777777" w:rsidR="007E33C3" w:rsidRPr="00080BAF" w:rsidRDefault="007E33C3" w:rsidP="00A26A58">
            <w:pPr>
              <w:pStyle w:val="Zkladntextodsazen2"/>
              <w:ind w:firstLine="0"/>
              <w:jc w:val="right"/>
              <w:rPr>
                <w:rFonts w:ascii="Tahoma" w:hAnsi="Tahoma" w:cs="Tahoma"/>
                <w:b/>
                <w:bCs/>
                <w:sz w:val="22"/>
                <w:szCs w:val="22"/>
              </w:rPr>
            </w:pPr>
          </w:p>
        </w:tc>
      </w:tr>
      <w:tr w:rsidR="00A54991" w:rsidRPr="00080BAF" w14:paraId="7CA4A156" w14:textId="77777777" w:rsidTr="007163FB">
        <w:trPr>
          <w:cantSplit/>
          <w:trHeight w:val="397"/>
        </w:trPr>
        <w:tc>
          <w:tcPr>
            <w:tcW w:w="1056" w:type="dxa"/>
            <w:vMerge w:val="restart"/>
          </w:tcPr>
          <w:p w14:paraId="2519B1C4" w14:textId="169C820B" w:rsidR="00A54991" w:rsidRPr="00080BAF" w:rsidRDefault="007E33C3" w:rsidP="00A26A58">
            <w:pPr>
              <w:pStyle w:val="Zkladntextodsazen2"/>
              <w:ind w:firstLine="0"/>
              <w:jc w:val="left"/>
              <w:rPr>
                <w:rFonts w:ascii="Tahoma" w:hAnsi="Tahoma" w:cs="Tahoma"/>
                <w:b/>
                <w:bCs/>
                <w:sz w:val="22"/>
                <w:szCs w:val="22"/>
              </w:rPr>
            </w:pPr>
            <w:r>
              <w:rPr>
                <w:rFonts w:ascii="Tahoma" w:hAnsi="Tahoma" w:cs="Tahoma"/>
                <w:b/>
                <w:sz w:val="22"/>
                <w:szCs w:val="22"/>
              </w:rPr>
              <w:t>3</w:t>
            </w:r>
            <w:r w:rsidR="00A54991" w:rsidRPr="00080BAF">
              <w:rPr>
                <w:rFonts w:ascii="Tahoma" w:hAnsi="Tahoma" w:cs="Tahoma"/>
                <w:b/>
                <w:sz w:val="22"/>
                <w:szCs w:val="22"/>
              </w:rPr>
              <w:t>. část</w:t>
            </w:r>
          </w:p>
        </w:tc>
        <w:tc>
          <w:tcPr>
            <w:tcW w:w="3380" w:type="dxa"/>
          </w:tcPr>
          <w:p w14:paraId="65C57A80" w14:textId="77777777" w:rsidR="00A54991" w:rsidRPr="00080BAF" w:rsidRDefault="000F4CCB" w:rsidP="00A26A58">
            <w:pPr>
              <w:pStyle w:val="Zkladntextodsazen2"/>
              <w:ind w:firstLine="0"/>
              <w:jc w:val="left"/>
              <w:rPr>
                <w:rFonts w:ascii="Tahoma" w:hAnsi="Tahoma" w:cs="Tahoma"/>
                <w:b/>
                <w:bCs/>
                <w:sz w:val="22"/>
                <w:szCs w:val="22"/>
              </w:rPr>
            </w:pPr>
            <w:r>
              <w:rPr>
                <w:rFonts w:ascii="Tahoma" w:hAnsi="Tahoma" w:cs="Tahoma"/>
                <w:b/>
                <w:bCs/>
                <w:sz w:val="22"/>
                <w:szCs w:val="22"/>
              </w:rPr>
              <w:t>Projektová dokumentace</w:t>
            </w:r>
            <w:r w:rsidR="00A54991" w:rsidRPr="00080BAF">
              <w:rPr>
                <w:rFonts w:ascii="Tahoma" w:hAnsi="Tahoma" w:cs="Tahoma"/>
                <w:b/>
                <w:bCs/>
                <w:sz w:val="22"/>
                <w:szCs w:val="22"/>
              </w:rPr>
              <w:t xml:space="preserve"> pro provádění stavby</w:t>
            </w:r>
            <w:r w:rsidR="00DE70F0">
              <w:rPr>
                <w:rFonts w:ascii="Tahoma" w:hAnsi="Tahoma" w:cs="Tahoma"/>
                <w:b/>
                <w:bCs/>
                <w:sz w:val="22"/>
                <w:szCs w:val="22"/>
              </w:rPr>
              <w:t xml:space="preserve"> (DPS)</w:t>
            </w:r>
          </w:p>
          <w:p w14:paraId="63F97995" w14:textId="35A3077A" w:rsidR="00A54991" w:rsidRPr="00080BAF" w:rsidRDefault="00A54991" w:rsidP="00A26A58">
            <w:pPr>
              <w:pStyle w:val="Zkladntextodsazen2"/>
              <w:ind w:firstLine="0"/>
              <w:jc w:val="left"/>
              <w:rPr>
                <w:rFonts w:ascii="Tahoma" w:hAnsi="Tahoma" w:cs="Tahoma"/>
                <w:b/>
                <w:bCs/>
                <w:sz w:val="22"/>
                <w:szCs w:val="22"/>
              </w:rPr>
            </w:pPr>
            <w:r w:rsidRPr="00080BAF">
              <w:rPr>
                <w:rFonts w:ascii="Tahoma" w:hAnsi="Tahoma" w:cs="Tahoma"/>
                <w:sz w:val="22"/>
                <w:szCs w:val="22"/>
              </w:rPr>
              <w:t xml:space="preserve">(čl. III odst. 2 bod </w:t>
            </w:r>
            <w:r w:rsidR="00ED7CA5" w:rsidRPr="00ED7CA5">
              <w:rPr>
                <w:rFonts w:ascii="Tahoma" w:hAnsi="Tahoma" w:cs="Tahoma"/>
                <w:sz w:val="22"/>
                <w:szCs w:val="22"/>
              </w:rPr>
              <w:t>2.</w:t>
            </w:r>
            <w:r w:rsidR="00D41620">
              <w:rPr>
                <w:rFonts w:ascii="Tahoma" w:hAnsi="Tahoma" w:cs="Tahoma"/>
                <w:sz w:val="22"/>
                <w:szCs w:val="22"/>
              </w:rPr>
              <w:t>4</w:t>
            </w:r>
            <w:r w:rsidR="001B2E2E">
              <w:rPr>
                <w:rFonts w:ascii="Tahoma" w:hAnsi="Tahoma" w:cs="Tahoma"/>
                <w:sz w:val="22"/>
                <w:szCs w:val="22"/>
              </w:rPr>
              <w:t xml:space="preserve"> </w:t>
            </w:r>
            <w:r w:rsidRPr="00080BAF">
              <w:rPr>
                <w:rFonts w:ascii="Tahoma" w:hAnsi="Tahoma" w:cs="Tahoma"/>
                <w:sz w:val="22"/>
                <w:szCs w:val="22"/>
              </w:rPr>
              <w:t>smlouvy)</w:t>
            </w:r>
          </w:p>
        </w:tc>
        <w:tc>
          <w:tcPr>
            <w:tcW w:w="1491" w:type="dxa"/>
            <w:vAlign w:val="center"/>
          </w:tcPr>
          <w:p w14:paraId="74BA3758" w14:textId="77777777" w:rsidR="00A54991" w:rsidRPr="00080BAF" w:rsidRDefault="00A54991" w:rsidP="00A26A58">
            <w:pPr>
              <w:pStyle w:val="Zkladntextodsazen2"/>
              <w:ind w:firstLine="0"/>
              <w:jc w:val="right"/>
              <w:rPr>
                <w:rFonts w:ascii="Tahoma" w:hAnsi="Tahoma" w:cs="Tahoma"/>
                <w:b/>
                <w:bCs/>
                <w:sz w:val="22"/>
                <w:szCs w:val="22"/>
              </w:rPr>
            </w:pPr>
          </w:p>
        </w:tc>
        <w:tc>
          <w:tcPr>
            <w:tcW w:w="1249" w:type="dxa"/>
            <w:vAlign w:val="center"/>
          </w:tcPr>
          <w:p w14:paraId="26EA3297" w14:textId="77777777" w:rsidR="00A54991" w:rsidRPr="00080BAF" w:rsidRDefault="00A54991" w:rsidP="00A26A58">
            <w:pPr>
              <w:pStyle w:val="Zkladntextodsazen2"/>
              <w:ind w:firstLine="0"/>
              <w:jc w:val="right"/>
              <w:rPr>
                <w:rFonts w:ascii="Tahoma" w:hAnsi="Tahoma" w:cs="Tahoma"/>
                <w:b/>
                <w:bCs/>
                <w:sz w:val="22"/>
                <w:szCs w:val="22"/>
              </w:rPr>
            </w:pPr>
          </w:p>
        </w:tc>
        <w:tc>
          <w:tcPr>
            <w:tcW w:w="1580" w:type="dxa"/>
            <w:vAlign w:val="center"/>
          </w:tcPr>
          <w:p w14:paraId="01A39C02" w14:textId="77777777" w:rsidR="00A54991" w:rsidRPr="00080BAF" w:rsidRDefault="00A54991" w:rsidP="00A26A58">
            <w:pPr>
              <w:pStyle w:val="Zkladntextodsazen2"/>
              <w:ind w:firstLine="0"/>
              <w:jc w:val="right"/>
              <w:rPr>
                <w:rFonts w:ascii="Tahoma" w:hAnsi="Tahoma" w:cs="Tahoma"/>
                <w:b/>
                <w:bCs/>
                <w:sz w:val="22"/>
                <w:szCs w:val="22"/>
              </w:rPr>
            </w:pPr>
          </w:p>
        </w:tc>
      </w:tr>
      <w:tr w:rsidR="00A54991" w:rsidRPr="00070179" w14:paraId="625EA18D" w14:textId="77777777" w:rsidTr="007163FB">
        <w:trPr>
          <w:cantSplit/>
          <w:trHeight w:hRule="exact" w:val="567"/>
        </w:trPr>
        <w:tc>
          <w:tcPr>
            <w:tcW w:w="1056" w:type="dxa"/>
            <w:vMerge/>
          </w:tcPr>
          <w:p w14:paraId="29397096" w14:textId="77777777" w:rsidR="00A54991" w:rsidRPr="00070179" w:rsidRDefault="00A54991" w:rsidP="00A26A58">
            <w:pPr>
              <w:pStyle w:val="Zkladntextodsazen2"/>
              <w:ind w:firstLine="0"/>
              <w:jc w:val="left"/>
              <w:rPr>
                <w:rFonts w:ascii="Tahoma" w:hAnsi="Tahoma" w:cs="Tahoma"/>
                <w:b/>
                <w:bCs/>
                <w:sz w:val="22"/>
                <w:szCs w:val="22"/>
              </w:rPr>
            </w:pPr>
          </w:p>
        </w:tc>
        <w:tc>
          <w:tcPr>
            <w:tcW w:w="3380" w:type="dxa"/>
            <w:vAlign w:val="center"/>
          </w:tcPr>
          <w:p w14:paraId="1BA10396" w14:textId="3642A74B" w:rsidR="00A54991" w:rsidRPr="00070179" w:rsidRDefault="007E33C3" w:rsidP="00887D22">
            <w:pPr>
              <w:pStyle w:val="Zkladntextodsazen2"/>
              <w:ind w:firstLine="0"/>
              <w:rPr>
                <w:rFonts w:ascii="Tahoma" w:hAnsi="Tahoma" w:cs="Tahoma"/>
                <w:b/>
                <w:bCs/>
                <w:sz w:val="22"/>
                <w:szCs w:val="22"/>
              </w:rPr>
            </w:pPr>
            <w:r>
              <w:rPr>
                <w:rFonts w:ascii="Tahoma" w:hAnsi="Tahoma" w:cs="Tahoma"/>
                <w:b/>
                <w:bCs/>
                <w:sz w:val="22"/>
                <w:szCs w:val="22"/>
              </w:rPr>
              <w:t>3</w:t>
            </w:r>
            <w:r w:rsidR="00A54991" w:rsidRPr="00070179">
              <w:rPr>
                <w:rFonts w:ascii="Tahoma" w:hAnsi="Tahoma" w:cs="Tahoma"/>
                <w:b/>
                <w:bCs/>
                <w:sz w:val="22"/>
                <w:szCs w:val="22"/>
              </w:rPr>
              <w:t>. část celkem</w:t>
            </w:r>
          </w:p>
        </w:tc>
        <w:tc>
          <w:tcPr>
            <w:tcW w:w="1491" w:type="dxa"/>
            <w:vAlign w:val="center"/>
          </w:tcPr>
          <w:p w14:paraId="0B1343D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vAlign w:val="center"/>
          </w:tcPr>
          <w:p w14:paraId="7D1E91B4"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vAlign w:val="center"/>
          </w:tcPr>
          <w:p w14:paraId="18C8973C" w14:textId="77777777" w:rsidR="00A54991" w:rsidRPr="00070179" w:rsidRDefault="00A54991" w:rsidP="00A26A58">
            <w:pPr>
              <w:pStyle w:val="Zkladntextodsazen2"/>
              <w:ind w:firstLine="0"/>
              <w:jc w:val="right"/>
              <w:rPr>
                <w:rFonts w:ascii="Tahoma" w:hAnsi="Tahoma" w:cs="Tahoma"/>
                <w:b/>
                <w:bCs/>
                <w:sz w:val="22"/>
                <w:szCs w:val="22"/>
              </w:rPr>
            </w:pPr>
          </w:p>
        </w:tc>
      </w:tr>
      <w:tr w:rsidR="00A54991" w:rsidRPr="00070179" w14:paraId="4CED733D" w14:textId="77777777" w:rsidTr="007163FB">
        <w:trPr>
          <w:cantSplit/>
          <w:trHeight w:val="655"/>
        </w:trPr>
        <w:tc>
          <w:tcPr>
            <w:tcW w:w="4436" w:type="dxa"/>
            <w:gridSpan w:val="2"/>
            <w:shd w:val="clear" w:color="auto" w:fill="E6E6E6"/>
            <w:vAlign w:val="center"/>
          </w:tcPr>
          <w:p w14:paraId="6368865F" w14:textId="77777777" w:rsidR="00A54991" w:rsidRPr="00070179" w:rsidRDefault="00A54991" w:rsidP="00A26A58">
            <w:pPr>
              <w:pStyle w:val="Zkladntextodsazen2"/>
              <w:ind w:firstLine="0"/>
              <w:jc w:val="center"/>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3BF7D6C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shd w:val="clear" w:color="auto" w:fill="E6E6E6"/>
            <w:vAlign w:val="center"/>
          </w:tcPr>
          <w:p w14:paraId="2DF7A28E"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shd w:val="clear" w:color="auto" w:fill="E6E6E6"/>
            <w:vAlign w:val="center"/>
          </w:tcPr>
          <w:p w14:paraId="1023EAA5" w14:textId="77777777" w:rsidR="00A54991" w:rsidRPr="00070179" w:rsidRDefault="00A54991" w:rsidP="00A26A58">
            <w:pPr>
              <w:pStyle w:val="Zkladntextodsazen2"/>
              <w:ind w:firstLine="0"/>
              <w:jc w:val="right"/>
              <w:rPr>
                <w:rFonts w:ascii="Tahoma" w:hAnsi="Tahoma" w:cs="Tahoma"/>
                <w:b/>
                <w:bCs/>
                <w:sz w:val="22"/>
                <w:szCs w:val="22"/>
              </w:rPr>
            </w:pPr>
          </w:p>
        </w:tc>
      </w:tr>
    </w:tbl>
    <w:bookmarkEnd w:id="9"/>
    <w:p w14:paraId="72EB39DF" w14:textId="71C5C34E" w:rsidR="00D16E92" w:rsidRPr="00080BAF" w:rsidRDefault="00D16E92" w:rsidP="009B7D03">
      <w:pPr>
        <w:pStyle w:val="Smlouva-eslo"/>
        <w:widowControl/>
        <w:spacing w:line="240" w:lineRule="auto"/>
        <w:ind w:left="357"/>
        <w:rPr>
          <w:rFonts w:ascii="Tahoma" w:hAnsi="Tahoma" w:cs="Tahoma"/>
          <w:i/>
          <w:iCs/>
          <w:color w:val="FF0000"/>
          <w:sz w:val="22"/>
          <w:szCs w:val="22"/>
        </w:rPr>
      </w:pPr>
      <w:r w:rsidRPr="2529B793">
        <w:rPr>
          <w:rFonts w:ascii="Tahoma" w:hAnsi="Tahoma" w:cs="Tahoma"/>
          <w:i/>
          <w:iCs/>
          <w:color w:val="FF0000"/>
          <w:sz w:val="22"/>
          <w:szCs w:val="22"/>
        </w:rPr>
        <w:t xml:space="preserve">V případě, že zhotovitel nebude plátcem DPH, </w:t>
      </w:r>
      <w:r w:rsidR="00C6665E" w:rsidRPr="2529B793">
        <w:rPr>
          <w:rFonts w:ascii="Tahoma" w:hAnsi="Tahoma" w:cs="Tahoma"/>
          <w:i/>
          <w:iCs/>
          <w:color w:val="FF0000"/>
          <w:sz w:val="22"/>
          <w:szCs w:val="22"/>
        </w:rPr>
        <w:t>uvede se pouze cena bez DPH a poslední dva sloupce se vypustí.</w:t>
      </w:r>
      <w:r w:rsidR="08D93FB7" w:rsidRPr="2529B793">
        <w:rPr>
          <w:rFonts w:ascii="Tahoma" w:hAnsi="Tahoma" w:cs="Tahoma"/>
          <w:i/>
          <w:iCs/>
          <w:color w:val="FF0000"/>
          <w:sz w:val="22"/>
          <w:szCs w:val="22"/>
        </w:rPr>
        <w:t xml:space="preserve"> Zároveň bude doplněna věta: </w:t>
      </w:r>
      <w:r w:rsidR="00E63EBB">
        <w:rPr>
          <w:rFonts w:ascii="Tahoma" w:hAnsi="Tahoma" w:cs="Tahoma"/>
          <w:i/>
          <w:iCs/>
          <w:color w:val="FF0000"/>
          <w:sz w:val="22"/>
          <w:szCs w:val="22"/>
        </w:rPr>
        <w:t>„</w:t>
      </w:r>
      <w:r w:rsidR="08D93FB7" w:rsidRPr="2529B793">
        <w:rPr>
          <w:rFonts w:ascii="Tahoma" w:hAnsi="Tahoma" w:cs="Tahoma"/>
          <w:i/>
          <w:iCs/>
          <w:color w:val="FF0000"/>
          <w:sz w:val="22"/>
          <w:szCs w:val="22"/>
        </w:rPr>
        <w:t>Zhotovitel prohlašuje, že není plátcem DPH.</w:t>
      </w:r>
      <w:r w:rsidR="00E63EBB">
        <w:rPr>
          <w:rFonts w:ascii="Tahoma" w:hAnsi="Tahoma" w:cs="Tahoma"/>
          <w:i/>
          <w:iCs/>
          <w:color w:val="FF0000"/>
          <w:sz w:val="22"/>
          <w:szCs w:val="22"/>
        </w:rPr>
        <w:t>“</w:t>
      </w:r>
    </w:p>
    <w:p w14:paraId="4518034B" w14:textId="77777777" w:rsidR="00A54991" w:rsidRPr="00080BAF" w:rsidRDefault="00A54991" w:rsidP="00AA2B28">
      <w:pPr>
        <w:pStyle w:val="OdstavecSmlouvy"/>
        <w:keepLines w:val="0"/>
        <w:widowControl w:val="0"/>
        <w:numPr>
          <w:ilvl w:val="0"/>
          <w:numId w:val="4"/>
        </w:numPr>
        <w:tabs>
          <w:tab w:val="clear" w:pos="360"/>
          <w:tab w:val="clear" w:pos="426"/>
          <w:tab w:val="clear" w:pos="1701"/>
        </w:tabs>
        <w:spacing w:before="24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454321A6" w14:textId="77777777" w:rsidR="00A54991" w:rsidRPr="00080BAF" w:rsidRDefault="00A54991" w:rsidP="00AA2B28">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méněprací,</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p>
    <w:p w14:paraId="3B6EA922" w14:textId="77777777" w:rsidR="00A54991" w:rsidRPr="000B361F" w:rsidRDefault="00A54991" w:rsidP="00AA2B28">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bookmarkStart w:id="10" w:name="_Hlk41920333"/>
      <w:r w:rsidRPr="00080BAF">
        <w:rPr>
          <w:rFonts w:ascii="Tahoma" w:hAnsi="Tahoma" w:cs="Tahoma"/>
          <w:sz w:val="22"/>
          <w:szCs w:val="22"/>
        </w:rPr>
        <w:lastRenderedPageBreak/>
        <w:t>Nebude-li některá část díla v důsledku sjednaných méněprací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ci méněprací nebudou provedeny.</w:t>
      </w:r>
    </w:p>
    <w:bookmarkEnd w:id="10"/>
    <w:p w14:paraId="1F5B504D" w14:textId="77777777" w:rsidR="00A54991" w:rsidRPr="00080BAF" w:rsidRDefault="00384E90" w:rsidP="00AA2B28">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 změně zákonné sazby DPH, je zhotovitel</w:t>
      </w:r>
      <w:r w:rsidR="00C6665E">
        <w:rPr>
          <w:rFonts w:ascii="Tahoma" w:hAnsi="Tahoma" w:cs="Tahoma"/>
          <w:sz w:val="22"/>
          <w:szCs w:val="22"/>
        </w:rPr>
        <w:t>, je</w:t>
      </w:r>
      <w:r w:rsidR="00C6665E">
        <w:rPr>
          <w:rFonts w:ascii="Tahoma" w:hAnsi="Tahoma" w:cs="Tahoma"/>
          <w:sz w:val="22"/>
          <w:szCs w:val="22"/>
        </w:rPr>
        <w:noBreakHyphen/>
        <w:t>li plátcem DPH,</w:t>
      </w:r>
      <w:r w:rsidRPr="00080BAF">
        <w:rPr>
          <w:rFonts w:ascii="Tahoma" w:hAnsi="Tahoma" w:cs="Tahoma"/>
          <w:sz w:val="22"/>
          <w:szCs w:val="22"/>
        </w:rPr>
        <w:t xml:space="preserve">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0D245060"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452C2168" w14:textId="77777777"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p>
    <w:p w14:paraId="490A64E7" w14:textId="77777777"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souladu s</w:t>
      </w:r>
      <w:r w:rsidR="006203C3">
        <w:rPr>
          <w:rFonts w:ascii="Tahoma" w:hAnsi="Tahoma" w:cs="Tahoma"/>
          <w:sz w:val="22"/>
          <w:szCs w:val="22"/>
        </w:rPr>
        <w:t>e</w:t>
      </w:r>
      <w:r w:rsidRPr="00080BAF">
        <w:rPr>
          <w:rFonts w:ascii="Tahoma" w:hAnsi="Tahoma" w:cs="Tahoma"/>
          <w:sz w:val="22"/>
          <w:szCs w:val="22"/>
        </w:rPr>
        <w:t> </w:t>
      </w:r>
      <w:r w:rsidR="006203C3">
        <w:rPr>
          <w:rFonts w:ascii="Tahoma" w:hAnsi="Tahoma" w:cs="Tahoma"/>
          <w:sz w:val="22"/>
          <w:szCs w:val="22"/>
        </w:rPr>
        <w:t>zákonem</w:t>
      </w:r>
      <w:r w:rsidR="00ED4227" w:rsidRPr="00080BAF">
        <w:rPr>
          <w:rFonts w:ascii="Tahoma" w:hAnsi="Tahoma" w:cs="Tahoma"/>
          <w:sz w:val="22"/>
          <w:szCs w:val="22"/>
        </w:rPr>
        <w:t xml:space="preserve"> o</w:t>
      </w:r>
      <w:r w:rsidR="00C23214">
        <w:rPr>
          <w:rFonts w:ascii="Tahoma" w:hAnsi="Tahoma" w:cs="Tahoma"/>
          <w:sz w:val="22"/>
          <w:szCs w:val="22"/>
        </w:rPr>
        <w:t> </w:t>
      </w:r>
      <w:r w:rsidR="00ED4227" w:rsidRPr="00080BAF">
        <w:rPr>
          <w:rFonts w:ascii="Tahoma" w:hAnsi="Tahoma" w:cs="Tahoma"/>
          <w:sz w:val="22"/>
          <w:szCs w:val="22"/>
        </w:rPr>
        <w:t xml:space="preserve">DPH </w:t>
      </w:r>
      <w:r w:rsidRPr="00080BAF">
        <w:rPr>
          <w:rFonts w:ascii="Tahoma" w:hAnsi="Tahoma" w:cs="Tahoma"/>
          <w:sz w:val="22"/>
          <w:szCs w:val="22"/>
        </w:rPr>
        <w:t xml:space="preserve">sjednávají </w:t>
      </w:r>
      <w:r w:rsidR="006203C3">
        <w:rPr>
          <w:rFonts w:ascii="Tahoma" w:hAnsi="Tahoma" w:cs="Tahoma"/>
          <w:sz w:val="22"/>
          <w:szCs w:val="22"/>
        </w:rPr>
        <w:t xml:space="preserve">smluvní </w:t>
      </w:r>
      <w:r w:rsidRPr="00080BAF">
        <w:rPr>
          <w:rFonts w:ascii="Tahoma" w:hAnsi="Tahoma" w:cs="Tahoma"/>
          <w:sz w:val="22"/>
          <w:szCs w:val="22"/>
        </w:rPr>
        <w:t>strany dílčí plnění. Dílčí plnění se</w:t>
      </w:r>
      <w:r w:rsidR="006203C3">
        <w:rPr>
          <w:rFonts w:ascii="Tahoma" w:hAnsi="Tahoma" w:cs="Tahoma"/>
          <w:sz w:val="22"/>
          <w:szCs w:val="22"/>
        </w:rPr>
        <w:t> </w:t>
      </w:r>
      <w:r w:rsidRPr="00080BAF">
        <w:rPr>
          <w:rFonts w:ascii="Tahoma" w:hAnsi="Tahoma" w:cs="Tahoma"/>
          <w:sz w:val="22"/>
          <w:szCs w:val="22"/>
        </w:rPr>
        <w:t>považuje za</w:t>
      </w:r>
      <w:r w:rsidR="00C23214">
        <w:rPr>
          <w:rFonts w:ascii="Tahoma" w:hAnsi="Tahoma" w:cs="Tahoma"/>
          <w:sz w:val="22"/>
          <w:szCs w:val="22"/>
        </w:rPr>
        <w:t> </w:t>
      </w:r>
      <w:r w:rsidRPr="00080BAF">
        <w:rPr>
          <w:rFonts w:ascii="Tahoma" w:hAnsi="Tahoma" w:cs="Tahoma"/>
          <w:sz w:val="22"/>
          <w:szCs w:val="22"/>
        </w:rPr>
        <w:t>samostatné zdanitelné plnění uskutečně</w:t>
      </w:r>
      <w:r w:rsidR="006203C3">
        <w:rPr>
          <w:rFonts w:ascii="Tahoma" w:hAnsi="Tahoma" w:cs="Tahoma"/>
          <w:sz w:val="22"/>
          <w:szCs w:val="22"/>
        </w:rPr>
        <w:t>né dle odst. </w:t>
      </w:r>
      <w:r w:rsidRPr="00080BAF">
        <w:rPr>
          <w:rFonts w:ascii="Tahoma" w:hAnsi="Tahoma" w:cs="Tahoma"/>
          <w:sz w:val="22"/>
          <w:szCs w:val="22"/>
        </w:rPr>
        <w:t>3 tohoto článku smlouvy.</w:t>
      </w:r>
    </w:p>
    <w:p w14:paraId="2ECDCEC1" w14:textId="77777777"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za dílo bude uhrazena takto:</w:t>
      </w:r>
    </w:p>
    <w:p w14:paraId="0A5D12FF" w14:textId="3AA7AB99" w:rsidR="00865960" w:rsidRPr="00865960" w:rsidRDefault="00A54991" w:rsidP="00AA2B28">
      <w:pPr>
        <w:pStyle w:val="slovanPododstavecSmlouvy"/>
        <w:numPr>
          <w:ilvl w:val="0"/>
          <w:numId w:val="13"/>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bookmarkStart w:id="11" w:name="_Hlk110518954"/>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bookmarkEnd w:id="11"/>
      <w:r w:rsidRPr="00C531E6">
        <w:rPr>
          <w:rFonts w:ascii="Tahoma" w:hAnsi="Tahoma" w:cs="Tahoma"/>
          <w:sz w:val="22"/>
          <w:szCs w:val="22"/>
        </w:rPr>
        <w:t>zaměření</w:t>
      </w:r>
      <w:r w:rsidR="004F509A" w:rsidRPr="00C531E6">
        <w:rPr>
          <w:rFonts w:ascii="Tahoma" w:hAnsi="Tahoma" w:cs="Tahoma"/>
          <w:sz w:val="22"/>
          <w:szCs w:val="22"/>
        </w:rPr>
        <w:t>,</w:t>
      </w:r>
      <w:r w:rsidR="00501645" w:rsidRPr="00C531E6">
        <w:rPr>
          <w:rFonts w:ascii="Tahoma" w:hAnsi="Tahoma" w:cs="Tahoma"/>
          <w:sz w:val="22"/>
          <w:szCs w:val="22"/>
        </w:rPr>
        <w:t xml:space="preserve"> DSS</w:t>
      </w:r>
      <w:r w:rsidR="00865960" w:rsidRPr="00C531E6">
        <w:rPr>
          <w:rFonts w:ascii="Tahoma" w:hAnsi="Tahoma" w:cs="Tahoma"/>
          <w:sz w:val="22"/>
          <w:szCs w:val="22"/>
        </w:rPr>
        <w:t xml:space="preserve"> </w:t>
      </w:r>
      <w:r w:rsidR="00865960" w:rsidRPr="00865960">
        <w:rPr>
          <w:rFonts w:ascii="Tahoma" w:hAnsi="Tahoma" w:cs="Tahoma"/>
          <w:sz w:val="22"/>
          <w:szCs w:val="22"/>
        </w:rPr>
        <w:t>a</w:t>
      </w:r>
      <w:r w:rsidRPr="00080BAF">
        <w:rPr>
          <w:rFonts w:ascii="Tahoma" w:hAnsi="Tahoma" w:cs="Tahoma"/>
          <w:sz w:val="22"/>
          <w:szCs w:val="22"/>
        </w:rPr>
        <w:t xml:space="preserve"> průzk</w:t>
      </w:r>
      <w:r w:rsidR="00E20255">
        <w:rPr>
          <w:rFonts w:ascii="Tahoma" w:hAnsi="Tahoma" w:cs="Tahoma"/>
          <w:sz w:val="22"/>
          <w:szCs w:val="22"/>
        </w:rPr>
        <w:t>umů</w:t>
      </w:r>
      <w:r w:rsidR="004F509A">
        <w:rPr>
          <w:rFonts w:ascii="Tahoma" w:hAnsi="Tahoma" w:cs="Tahoma"/>
          <w:sz w:val="22"/>
          <w:szCs w:val="22"/>
        </w:rPr>
        <w:t xml:space="preserve"> </w:t>
      </w:r>
      <w:r w:rsidR="00865960">
        <w:rPr>
          <w:rFonts w:ascii="Tahoma" w:hAnsi="Tahoma" w:cs="Tahoma"/>
          <w:sz w:val="22"/>
          <w:szCs w:val="22"/>
        </w:rPr>
        <w:t>dle čl. III odst. 2 bod 2.</w:t>
      </w:r>
      <w:r w:rsidR="001B2E2E">
        <w:rPr>
          <w:rFonts w:ascii="Tahoma" w:hAnsi="Tahoma" w:cs="Tahoma"/>
          <w:sz w:val="22"/>
          <w:szCs w:val="22"/>
        </w:rPr>
        <w:t>1</w:t>
      </w:r>
      <w:r w:rsidR="001B2E2E" w:rsidRPr="00080BAF">
        <w:rPr>
          <w:rFonts w:ascii="Tahoma" w:hAnsi="Tahoma" w:cs="Tahoma"/>
          <w:sz w:val="22"/>
          <w:szCs w:val="22"/>
        </w:rPr>
        <w:t>–2</w:t>
      </w:r>
      <w:r w:rsidR="00865960">
        <w:rPr>
          <w:rFonts w:ascii="Tahoma" w:hAnsi="Tahoma" w:cs="Tahoma"/>
          <w:sz w:val="22"/>
          <w:szCs w:val="22"/>
        </w:rPr>
        <w:t>.2 této smlouvy</w:t>
      </w:r>
      <w:r w:rsidR="00865960" w:rsidRPr="00080BAF">
        <w:rPr>
          <w:rFonts w:ascii="Tahoma" w:hAnsi="Tahoma" w:cs="Tahoma"/>
          <w:sz w:val="22"/>
          <w:szCs w:val="22"/>
        </w:rPr>
        <w:t xml:space="preserve"> bude uhrazena cena za </w:t>
      </w:r>
      <w:r w:rsidR="00865960">
        <w:rPr>
          <w:rFonts w:ascii="Tahoma" w:hAnsi="Tahoma" w:cs="Tahoma"/>
          <w:sz w:val="22"/>
          <w:szCs w:val="22"/>
        </w:rPr>
        <w:t>1.</w:t>
      </w:r>
      <w:r w:rsidR="00865960" w:rsidRPr="00080BAF">
        <w:rPr>
          <w:rFonts w:ascii="Tahoma" w:hAnsi="Tahoma" w:cs="Tahoma"/>
          <w:sz w:val="22"/>
          <w:szCs w:val="22"/>
        </w:rPr>
        <w:t xml:space="preserve"> část díla</w:t>
      </w:r>
      <w:r w:rsidR="00865960">
        <w:rPr>
          <w:rFonts w:ascii="Tahoma" w:hAnsi="Tahoma" w:cs="Tahoma"/>
          <w:sz w:val="22"/>
          <w:szCs w:val="22"/>
        </w:rPr>
        <w:t xml:space="preserve"> ve výši</w:t>
      </w:r>
      <w:r w:rsidR="00865960" w:rsidRPr="00080BAF">
        <w:rPr>
          <w:rFonts w:ascii="Tahoma" w:hAnsi="Tahoma" w:cs="Tahoma"/>
          <w:sz w:val="22"/>
          <w:szCs w:val="22"/>
        </w:rPr>
        <w:t xml:space="preserve"> dle čl. VII odst. 1 této smlouvy,</w:t>
      </w:r>
    </w:p>
    <w:p w14:paraId="28819DFA" w14:textId="44DA2529" w:rsidR="00A54991" w:rsidRPr="00080BAF" w:rsidRDefault="00865960" w:rsidP="00AA2B28">
      <w:pPr>
        <w:pStyle w:val="slovanPododstavecSmlouvy"/>
        <w:numPr>
          <w:ilvl w:val="0"/>
          <w:numId w:val="13"/>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r w:rsidRPr="00080BAF">
        <w:rPr>
          <w:rFonts w:ascii="Tahoma" w:hAnsi="Tahoma" w:cs="Tahoma"/>
          <w:sz w:val="22"/>
          <w:szCs w:val="22"/>
        </w:rPr>
        <w:t>po předání</w:t>
      </w:r>
      <w:r>
        <w:rPr>
          <w:rFonts w:ascii="Tahoma" w:hAnsi="Tahoma" w:cs="Tahoma"/>
          <w:sz w:val="22"/>
          <w:szCs w:val="22"/>
        </w:rPr>
        <w:t xml:space="preserve"> a převzetí</w:t>
      </w:r>
      <w:r w:rsidRPr="00080BAF">
        <w:rPr>
          <w:rFonts w:ascii="Tahoma" w:hAnsi="Tahoma" w:cs="Tahoma"/>
          <w:sz w:val="22"/>
          <w:szCs w:val="22"/>
        </w:rPr>
        <w:t xml:space="preserve"> </w:t>
      </w:r>
      <w:r w:rsidR="00F61BBD" w:rsidRPr="00C63951">
        <w:rPr>
          <w:rFonts w:ascii="Tahoma" w:hAnsi="Tahoma" w:cs="Tahoma"/>
          <w:sz w:val="22"/>
          <w:szCs w:val="22"/>
        </w:rPr>
        <w:t>D</w:t>
      </w:r>
      <w:r w:rsidR="00A03251" w:rsidRPr="00C63951">
        <w:rPr>
          <w:rFonts w:ascii="Tahoma" w:hAnsi="Tahoma" w:cs="Tahoma"/>
          <w:sz w:val="22"/>
          <w:szCs w:val="22"/>
        </w:rPr>
        <w:t>OS</w:t>
      </w:r>
      <w:r w:rsidR="00FD3CFD" w:rsidRPr="00C63951">
        <w:rPr>
          <w:rFonts w:ascii="Tahoma" w:hAnsi="Tahoma" w:cs="Tahoma"/>
          <w:sz w:val="22"/>
          <w:szCs w:val="22"/>
        </w:rPr>
        <w:t xml:space="preserve"> </w:t>
      </w:r>
      <w:bookmarkStart w:id="12" w:name="_Hlk110518919"/>
      <w:r w:rsidR="004F509A">
        <w:rPr>
          <w:rFonts w:ascii="Tahoma" w:hAnsi="Tahoma" w:cs="Tahoma"/>
          <w:sz w:val="22"/>
          <w:szCs w:val="22"/>
        </w:rPr>
        <w:t>dle</w:t>
      </w:r>
      <w:r w:rsidR="00E20255">
        <w:rPr>
          <w:rFonts w:ascii="Tahoma" w:hAnsi="Tahoma" w:cs="Tahoma"/>
          <w:sz w:val="22"/>
          <w:szCs w:val="22"/>
        </w:rPr>
        <w:t xml:space="preserve"> čl. III odst.</w:t>
      </w:r>
      <w:r w:rsidR="006203C3">
        <w:rPr>
          <w:rFonts w:ascii="Tahoma" w:hAnsi="Tahoma" w:cs="Tahoma"/>
          <w:sz w:val="22"/>
          <w:szCs w:val="22"/>
        </w:rPr>
        <w:t> 2 bod </w:t>
      </w:r>
      <w:r w:rsidR="00E20255">
        <w:rPr>
          <w:rFonts w:ascii="Tahoma" w:hAnsi="Tahoma" w:cs="Tahoma"/>
          <w:sz w:val="22"/>
          <w:szCs w:val="22"/>
        </w:rPr>
        <w:t>2.</w:t>
      </w:r>
      <w:r>
        <w:rPr>
          <w:rFonts w:ascii="Tahoma" w:hAnsi="Tahoma" w:cs="Tahoma"/>
          <w:sz w:val="22"/>
          <w:szCs w:val="22"/>
        </w:rPr>
        <w:t>3</w:t>
      </w:r>
      <w:r w:rsidR="00A54991" w:rsidRPr="00080BAF">
        <w:rPr>
          <w:rFonts w:ascii="Tahoma" w:hAnsi="Tahoma" w:cs="Tahoma"/>
          <w:sz w:val="22"/>
          <w:szCs w:val="22"/>
        </w:rPr>
        <w:t xml:space="preserve"> </w:t>
      </w:r>
      <w:r w:rsidR="00FD3CFD">
        <w:rPr>
          <w:rFonts w:ascii="Tahoma" w:hAnsi="Tahoma" w:cs="Tahoma"/>
          <w:sz w:val="22"/>
          <w:szCs w:val="22"/>
        </w:rPr>
        <w:t>této smlouvy</w:t>
      </w:r>
      <w:r w:rsidR="00A54991" w:rsidRPr="00080BAF">
        <w:rPr>
          <w:rFonts w:ascii="Tahoma" w:hAnsi="Tahoma" w:cs="Tahoma"/>
          <w:sz w:val="22"/>
          <w:szCs w:val="22"/>
        </w:rPr>
        <w:t xml:space="preserve"> bude uhrazena cena za </w:t>
      </w:r>
      <w:r>
        <w:rPr>
          <w:rFonts w:ascii="Tahoma" w:hAnsi="Tahoma" w:cs="Tahoma"/>
          <w:sz w:val="22"/>
          <w:szCs w:val="22"/>
        </w:rPr>
        <w:t>2.</w:t>
      </w:r>
      <w:r w:rsidR="00A54991" w:rsidRPr="00080BAF">
        <w:rPr>
          <w:rFonts w:ascii="Tahoma" w:hAnsi="Tahoma" w:cs="Tahoma"/>
          <w:sz w:val="22"/>
          <w:szCs w:val="22"/>
        </w:rPr>
        <w:t xml:space="preserve"> část díla</w:t>
      </w:r>
      <w:r w:rsidR="00FD3CFD">
        <w:rPr>
          <w:rFonts w:ascii="Tahoma" w:hAnsi="Tahoma" w:cs="Tahoma"/>
          <w:sz w:val="22"/>
          <w:szCs w:val="22"/>
        </w:rPr>
        <w:t xml:space="preserve"> ve výši</w:t>
      </w:r>
      <w:r w:rsidR="00A54991" w:rsidRPr="00080BAF">
        <w:rPr>
          <w:rFonts w:ascii="Tahoma" w:hAnsi="Tahoma" w:cs="Tahoma"/>
          <w:sz w:val="22"/>
          <w:szCs w:val="22"/>
        </w:rPr>
        <w:t xml:space="preserve"> dle čl. VII odst. 1 této smlouvy,</w:t>
      </w:r>
    </w:p>
    <w:bookmarkEnd w:id="12"/>
    <w:p w14:paraId="14344E81" w14:textId="3E9DD19A" w:rsidR="00A54991" w:rsidRPr="001D4598" w:rsidRDefault="00A54991" w:rsidP="00AA2B28">
      <w:pPr>
        <w:pStyle w:val="slovanPododstavecSmlouvy"/>
        <w:numPr>
          <w:ilvl w:val="0"/>
          <w:numId w:val="13"/>
        </w:numPr>
        <w:tabs>
          <w:tab w:val="clear" w:pos="284"/>
          <w:tab w:val="clear" w:pos="1260"/>
          <w:tab w:val="clear" w:pos="1980"/>
          <w:tab w:val="clear" w:pos="2580"/>
          <w:tab w:val="clear" w:pos="3960"/>
          <w:tab w:val="num" w:pos="720"/>
        </w:tabs>
        <w:spacing w:before="120"/>
        <w:ind w:left="714" w:hanging="357"/>
        <w:rPr>
          <w:rFonts w:ascii="Tahoma" w:hAnsi="Tahoma" w:cs="Tahoma"/>
          <w:sz w:val="22"/>
          <w:szCs w:val="22"/>
        </w:rPr>
      </w:pPr>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r w:rsidR="00FD3CFD">
        <w:rPr>
          <w:rFonts w:ascii="Tahoma" w:hAnsi="Tahoma" w:cs="Tahoma"/>
          <w:sz w:val="22"/>
          <w:szCs w:val="22"/>
        </w:rPr>
        <w:t>DPS</w:t>
      </w:r>
      <w:r w:rsidRPr="00080BAF">
        <w:rPr>
          <w:rFonts w:ascii="Tahoma" w:hAnsi="Tahoma" w:cs="Tahoma"/>
          <w:sz w:val="22"/>
          <w:szCs w:val="22"/>
        </w:rPr>
        <w:t xml:space="preserve"> dle čl. III odst. 2 bod </w:t>
      </w:r>
      <w:r w:rsidR="00C531E6" w:rsidRPr="00C531E6">
        <w:rPr>
          <w:rFonts w:ascii="Tahoma" w:hAnsi="Tahoma" w:cs="Tahoma"/>
          <w:sz w:val="22"/>
          <w:szCs w:val="22"/>
        </w:rPr>
        <w:t>2.</w:t>
      </w:r>
      <w:r w:rsidR="00066B68">
        <w:rPr>
          <w:rFonts w:ascii="Tahoma" w:hAnsi="Tahoma" w:cs="Tahoma"/>
          <w:sz w:val="22"/>
          <w:szCs w:val="22"/>
        </w:rPr>
        <w:t>4</w:t>
      </w:r>
      <w:r w:rsidR="00C531E6" w:rsidRPr="00C531E6">
        <w:rPr>
          <w:rFonts w:ascii="Tahoma" w:hAnsi="Tahoma" w:cs="Tahoma"/>
          <w:sz w:val="22"/>
          <w:szCs w:val="22"/>
        </w:rPr>
        <w:t>.</w:t>
      </w:r>
      <w:r w:rsidR="00865960">
        <w:rPr>
          <w:rFonts w:ascii="Tahoma" w:hAnsi="Tahoma" w:cs="Tahoma"/>
          <w:sz w:val="22"/>
          <w:szCs w:val="22"/>
        </w:rPr>
        <w:t xml:space="preserve"> </w:t>
      </w:r>
      <w:r w:rsidR="00FD3CFD">
        <w:rPr>
          <w:rFonts w:ascii="Tahoma" w:hAnsi="Tahoma" w:cs="Tahoma"/>
          <w:sz w:val="22"/>
          <w:szCs w:val="22"/>
        </w:rPr>
        <w:t xml:space="preserve">této smlouvy </w:t>
      </w:r>
      <w:r w:rsidRPr="001D4598">
        <w:rPr>
          <w:rFonts w:ascii="Tahoma" w:hAnsi="Tahoma" w:cs="Tahoma"/>
          <w:sz w:val="22"/>
          <w:szCs w:val="22"/>
        </w:rPr>
        <w:t>bude uhrazena ce</w:t>
      </w:r>
      <w:r w:rsidR="00E20255" w:rsidRPr="001D4598">
        <w:rPr>
          <w:rFonts w:ascii="Tahoma" w:hAnsi="Tahoma" w:cs="Tahoma"/>
          <w:sz w:val="22"/>
          <w:szCs w:val="22"/>
        </w:rPr>
        <w:t xml:space="preserve">na za </w:t>
      </w:r>
      <w:r w:rsidR="00865960">
        <w:rPr>
          <w:rFonts w:ascii="Tahoma" w:hAnsi="Tahoma" w:cs="Tahoma"/>
          <w:sz w:val="22"/>
          <w:szCs w:val="22"/>
        </w:rPr>
        <w:t>3</w:t>
      </w:r>
      <w:r w:rsidR="009356D5">
        <w:rPr>
          <w:rFonts w:ascii="Tahoma" w:hAnsi="Tahoma" w:cs="Tahoma"/>
          <w:sz w:val="22"/>
          <w:szCs w:val="22"/>
        </w:rPr>
        <w:t>.</w:t>
      </w:r>
      <w:r w:rsidR="009356D5" w:rsidRPr="001D4598">
        <w:rPr>
          <w:rFonts w:ascii="Tahoma" w:hAnsi="Tahoma" w:cs="Tahoma"/>
          <w:sz w:val="22"/>
          <w:szCs w:val="22"/>
        </w:rPr>
        <w:t xml:space="preserve"> </w:t>
      </w:r>
      <w:r w:rsidR="00E20255" w:rsidRPr="001D4598">
        <w:rPr>
          <w:rFonts w:ascii="Tahoma" w:hAnsi="Tahoma" w:cs="Tahoma"/>
          <w:sz w:val="22"/>
          <w:szCs w:val="22"/>
        </w:rPr>
        <w:t>část díla dle čl. </w:t>
      </w:r>
      <w:r w:rsidRPr="001D4598">
        <w:rPr>
          <w:rFonts w:ascii="Tahoma" w:hAnsi="Tahoma" w:cs="Tahoma"/>
          <w:sz w:val="22"/>
          <w:szCs w:val="22"/>
        </w:rPr>
        <w:t xml:space="preserve">VII odst. </w:t>
      </w:r>
      <w:r w:rsidR="009356D5">
        <w:rPr>
          <w:rFonts w:ascii="Tahoma" w:hAnsi="Tahoma" w:cs="Tahoma"/>
          <w:sz w:val="22"/>
          <w:szCs w:val="22"/>
        </w:rPr>
        <w:t>1</w:t>
      </w:r>
      <w:r w:rsidRPr="001D4598">
        <w:rPr>
          <w:rFonts w:ascii="Tahoma" w:hAnsi="Tahoma" w:cs="Tahoma"/>
          <w:sz w:val="22"/>
          <w:szCs w:val="22"/>
        </w:rPr>
        <w:t xml:space="preserve"> této smlouvy.</w:t>
      </w:r>
    </w:p>
    <w:p w14:paraId="635A83DD" w14:textId="68188C12" w:rsidR="00A54991" w:rsidRPr="00080BAF" w:rsidRDefault="006E49C6"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Je-li zhotovitel plátcem DPH, p</w:t>
      </w:r>
      <w:r w:rsidR="00A54991" w:rsidRPr="00080BAF">
        <w:rPr>
          <w:rFonts w:ascii="Tahoma" w:hAnsi="Tahoma" w:cs="Tahoma"/>
          <w:sz w:val="22"/>
          <w:szCs w:val="22"/>
        </w:rPr>
        <w:t xml:space="preserve">odkladem pro úhradu smluvní ceny budou faktury, které budou mít náležitosti daňového dokladu dle zákona </w:t>
      </w:r>
      <w:r w:rsidR="00ED4227" w:rsidRPr="00080BAF">
        <w:rPr>
          <w:rFonts w:ascii="Tahoma" w:hAnsi="Tahoma" w:cs="Tahoma"/>
          <w:sz w:val="22"/>
          <w:szCs w:val="22"/>
        </w:rPr>
        <w:t>o DPH</w:t>
      </w:r>
      <w:r w:rsidR="00A54991"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00A54991" w:rsidRPr="00080BAF">
        <w:rPr>
          <w:rFonts w:ascii="Tahoma" w:hAnsi="Tahoma" w:cs="Tahoma"/>
          <w:sz w:val="22"/>
          <w:szCs w:val="22"/>
        </w:rPr>
        <w:t xml:space="preserve">(dále jen „faktura“). </w:t>
      </w:r>
      <w:bookmarkStart w:id="13" w:name="_Hlk79048824"/>
      <w:r w:rsidRPr="00B711BE">
        <w:rPr>
          <w:rFonts w:ascii="Tahoma" w:hAnsi="Tahoma" w:cs="Tahoma"/>
          <w:sz w:val="22"/>
          <w:szCs w:val="22"/>
        </w:rPr>
        <w:t>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w:t>
      </w:r>
      <w:bookmarkEnd w:id="13"/>
      <w:r w:rsidRPr="00B711BE">
        <w:rPr>
          <w:rFonts w:ascii="Tahoma" w:hAnsi="Tahoma" w:cs="Tahoma"/>
          <w:sz w:val="22"/>
          <w:szCs w:val="22"/>
        </w:rPr>
        <w:t>.</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2281945F" w14:textId="31AA4C8A" w:rsidR="00A54991" w:rsidRPr="00080BAF"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 číslo veřejné zakázky</w:t>
      </w:r>
      <w:r w:rsidR="00A945D7">
        <w:rPr>
          <w:rFonts w:ascii="Tahoma" w:hAnsi="Tahoma" w:cs="Tahoma"/>
          <w:sz w:val="22"/>
          <w:szCs w:val="22"/>
        </w:rPr>
        <w:t>,</w:t>
      </w:r>
    </w:p>
    <w:p w14:paraId="6025C73E" w14:textId="72694C35" w:rsidR="00A54991" w:rsidRPr="00A945D7"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předmět smlouvy, tj. text „zhotovení projektové dokumentace stavby </w:t>
      </w:r>
      <w:r w:rsidR="00A945D7" w:rsidRPr="00A945D7">
        <w:rPr>
          <w:rFonts w:ascii="Tahoma" w:hAnsi="Tahoma" w:cs="Tahoma"/>
          <w:sz w:val="22"/>
          <w:szCs w:val="22"/>
        </w:rPr>
        <w:t>“Rekonstrukce oplocení“</w:t>
      </w:r>
      <w:r w:rsidRPr="00A945D7">
        <w:rPr>
          <w:rFonts w:ascii="Tahoma" w:hAnsi="Tahoma" w:cs="Tahoma"/>
          <w:sz w:val="22"/>
          <w:szCs w:val="22"/>
        </w:rPr>
        <w:t>,</w:t>
      </w:r>
    </w:p>
    <w:p w14:paraId="24598159" w14:textId="77777777" w:rsidR="00A54991" w:rsidRPr="00080BAF"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8C3F56C" w14:textId="77777777" w:rsidR="00A54991" w:rsidRPr="00080BAF"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30AAEBA7" w14:textId="77777777" w:rsidR="00A54991" w:rsidRPr="00080BAF"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281F4115" w14:textId="77777777" w:rsidR="00A54991" w:rsidRPr="00080BAF"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výši pozastávky,</w:t>
      </w:r>
    </w:p>
    <w:p w14:paraId="52108D2F" w14:textId="4228A153" w:rsidR="00A54991" w:rsidRPr="00080BAF" w:rsidRDefault="00A54991" w:rsidP="00AA2B28">
      <w:pPr>
        <w:pStyle w:val="slovanPododstavecSmlouvy"/>
        <w:numPr>
          <w:ilvl w:val="0"/>
          <w:numId w:val="6"/>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jméno a </w:t>
      </w:r>
      <w:r w:rsidR="000D632E">
        <w:rPr>
          <w:rFonts w:ascii="Tahoma" w:hAnsi="Tahoma" w:cs="Tahoma"/>
          <w:sz w:val="22"/>
          <w:szCs w:val="22"/>
        </w:rPr>
        <w:t xml:space="preserve">v případě listinného vyhotovení faktury i </w:t>
      </w:r>
      <w:r w:rsidRPr="00080BAF">
        <w:rPr>
          <w:rFonts w:ascii="Tahoma" w:hAnsi="Tahoma" w:cs="Tahoma"/>
          <w:sz w:val="22"/>
          <w:szCs w:val="22"/>
        </w:rPr>
        <w:t>podpis osoby, která fakturu vystavila, včetně kontaktního telefonu.</w:t>
      </w:r>
    </w:p>
    <w:p w14:paraId="600513A5" w14:textId="370C3B5A" w:rsidR="00A54991" w:rsidRPr="00080BAF" w:rsidRDefault="005C4A8B"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Faktury (samostatná zdanitelná plnění) bu</w:t>
      </w:r>
      <w:r w:rsidR="00E20255" w:rsidRPr="2529B793">
        <w:rPr>
          <w:rFonts w:ascii="Tahoma" w:hAnsi="Tahoma" w:cs="Tahoma"/>
          <w:sz w:val="22"/>
          <w:szCs w:val="22"/>
        </w:rPr>
        <w:t>dou zhotovitelem vystavovány do celkové výše ceny díla dle čl. </w:t>
      </w:r>
      <w:r w:rsidRPr="2529B793">
        <w:rPr>
          <w:rFonts w:ascii="Tahoma" w:hAnsi="Tahoma" w:cs="Tahoma"/>
          <w:sz w:val="22"/>
          <w:szCs w:val="22"/>
        </w:rPr>
        <w:t>VII</w:t>
      </w:r>
      <w:r w:rsidR="00E20255" w:rsidRPr="2529B793">
        <w:rPr>
          <w:rFonts w:ascii="Tahoma" w:hAnsi="Tahoma" w:cs="Tahoma"/>
          <w:sz w:val="22"/>
          <w:szCs w:val="22"/>
        </w:rPr>
        <w:t xml:space="preserve"> </w:t>
      </w:r>
      <w:r w:rsidRPr="2529B793">
        <w:rPr>
          <w:rFonts w:ascii="Tahoma" w:hAnsi="Tahoma" w:cs="Tahoma"/>
          <w:sz w:val="22"/>
          <w:szCs w:val="22"/>
        </w:rPr>
        <w:t>odst.</w:t>
      </w:r>
      <w:r w:rsidR="00E20255" w:rsidRPr="2529B793">
        <w:rPr>
          <w:rFonts w:ascii="Tahoma" w:hAnsi="Tahoma" w:cs="Tahoma"/>
          <w:sz w:val="22"/>
          <w:szCs w:val="22"/>
        </w:rPr>
        <w:t> </w:t>
      </w:r>
      <w:r w:rsidRPr="2529B793">
        <w:rPr>
          <w:rFonts w:ascii="Tahoma" w:hAnsi="Tahoma" w:cs="Tahoma"/>
          <w:sz w:val="22"/>
          <w:szCs w:val="22"/>
        </w:rPr>
        <w:t xml:space="preserve">1 této smlouvy. Objednatelem budou </w:t>
      </w:r>
      <w:r w:rsidR="00DE779F" w:rsidRPr="2529B793">
        <w:rPr>
          <w:rFonts w:ascii="Tahoma" w:hAnsi="Tahoma" w:cs="Tahoma"/>
          <w:sz w:val="22"/>
          <w:szCs w:val="22"/>
        </w:rPr>
        <w:t xml:space="preserve">jednotlivé </w:t>
      </w:r>
      <w:r w:rsidRPr="2529B793">
        <w:rPr>
          <w:rFonts w:ascii="Tahoma" w:hAnsi="Tahoma" w:cs="Tahoma"/>
          <w:sz w:val="22"/>
          <w:szCs w:val="22"/>
        </w:rPr>
        <w:t>faktury uhrazeny do</w:t>
      </w:r>
      <w:r w:rsidR="00E20255" w:rsidRPr="2529B793">
        <w:rPr>
          <w:rFonts w:ascii="Tahoma" w:hAnsi="Tahoma" w:cs="Tahoma"/>
          <w:sz w:val="22"/>
          <w:szCs w:val="22"/>
        </w:rPr>
        <w:t> </w:t>
      </w:r>
      <w:r w:rsidRPr="2529B793">
        <w:rPr>
          <w:rFonts w:ascii="Tahoma" w:hAnsi="Tahoma" w:cs="Tahoma"/>
          <w:sz w:val="22"/>
          <w:szCs w:val="22"/>
        </w:rPr>
        <w:t xml:space="preserve">celkové </w:t>
      </w:r>
      <w:r w:rsidRPr="00A945D7">
        <w:rPr>
          <w:rFonts w:ascii="Tahoma" w:hAnsi="Tahoma" w:cs="Tahoma"/>
          <w:sz w:val="22"/>
          <w:szCs w:val="22"/>
        </w:rPr>
        <w:t xml:space="preserve">výše </w:t>
      </w:r>
      <w:r w:rsidR="007D7596" w:rsidRPr="00A945D7">
        <w:rPr>
          <w:rFonts w:ascii="Tahoma" w:hAnsi="Tahoma" w:cs="Tahoma"/>
          <w:sz w:val="22"/>
          <w:szCs w:val="22"/>
        </w:rPr>
        <w:t>8</w:t>
      </w:r>
      <w:r w:rsidR="00DE779F" w:rsidRPr="00A945D7">
        <w:rPr>
          <w:rFonts w:ascii="Tahoma" w:hAnsi="Tahoma" w:cs="Tahoma"/>
          <w:sz w:val="22"/>
          <w:szCs w:val="22"/>
        </w:rPr>
        <w:t>0 </w:t>
      </w:r>
      <w:r w:rsidRPr="00A945D7">
        <w:rPr>
          <w:rFonts w:ascii="Tahoma" w:hAnsi="Tahoma" w:cs="Tahoma"/>
          <w:sz w:val="22"/>
          <w:szCs w:val="22"/>
        </w:rPr>
        <w:t>% ze</w:t>
      </w:r>
      <w:r w:rsidR="00E20255" w:rsidRPr="00A945D7">
        <w:rPr>
          <w:rFonts w:ascii="Tahoma" w:hAnsi="Tahoma" w:cs="Tahoma"/>
          <w:sz w:val="22"/>
          <w:szCs w:val="22"/>
        </w:rPr>
        <w:t xml:space="preserve"> smluvní ceny </w:t>
      </w:r>
      <w:r w:rsidR="00DE779F" w:rsidRPr="00A945D7">
        <w:rPr>
          <w:rFonts w:ascii="Tahoma" w:hAnsi="Tahoma" w:cs="Tahoma"/>
          <w:sz w:val="22"/>
          <w:szCs w:val="22"/>
        </w:rPr>
        <w:t xml:space="preserve">příslušné části </w:t>
      </w:r>
      <w:r w:rsidR="00E20255" w:rsidRPr="00A945D7">
        <w:rPr>
          <w:rFonts w:ascii="Tahoma" w:hAnsi="Tahoma" w:cs="Tahoma"/>
          <w:sz w:val="22"/>
          <w:szCs w:val="22"/>
        </w:rPr>
        <w:t>díla včetně DPH</w:t>
      </w:r>
      <w:r w:rsidR="477E24E8" w:rsidRPr="00A945D7">
        <w:rPr>
          <w:rFonts w:ascii="Tahoma" w:hAnsi="Tahoma" w:cs="Tahoma"/>
          <w:sz w:val="22"/>
          <w:szCs w:val="22"/>
        </w:rPr>
        <w:t xml:space="preserve"> (bez DPH v případě, že zhotovitel není plátce DPH)</w:t>
      </w:r>
      <w:r w:rsidR="00E20255" w:rsidRPr="00A945D7">
        <w:rPr>
          <w:rFonts w:ascii="Tahoma" w:hAnsi="Tahoma" w:cs="Tahoma"/>
          <w:sz w:val="22"/>
          <w:szCs w:val="22"/>
        </w:rPr>
        <w:t xml:space="preserve"> a na </w:t>
      </w:r>
      <w:r w:rsidRPr="00A945D7">
        <w:rPr>
          <w:rFonts w:ascii="Tahoma" w:hAnsi="Tahoma" w:cs="Tahoma"/>
          <w:sz w:val="22"/>
          <w:szCs w:val="22"/>
        </w:rPr>
        <w:t>zbývající část ceny díla</w:t>
      </w:r>
      <w:r w:rsidR="00DE779F" w:rsidRPr="00A945D7">
        <w:rPr>
          <w:rFonts w:ascii="Tahoma" w:hAnsi="Tahoma" w:cs="Tahoma"/>
          <w:sz w:val="22"/>
          <w:szCs w:val="22"/>
        </w:rPr>
        <w:t>, resp. jeho části</w:t>
      </w:r>
      <w:r w:rsidRPr="00A945D7">
        <w:rPr>
          <w:rFonts w:ascii="Tahoma" w:hAnsi="Tahoma" w:cs="Tahoma"/>
          <w:sz w:val="22"/>
          <w:szCs w:val="22"/>
        </w:rPr>
        <w:t xml:space="preserve"> (tj.</w:t>
      </w:r>
      <w:r w:rsidR="00E20255" w:rsidRPr="00A945D7">
        <w:rPr>
          <w:rFonts w:ascii="Tahoma" w:hAnsi="Tahoma" w:cs="Tahoma"/>
          <w:sz w:val="22"/>
          <w:szCs w:val="22"/>
        </w:rPr>
        <w:t> </w:t>
      </w:r>
      <w:r w:rsidRPr="00A945D7">
        <w:rPr>
          <w:rFonts w:ascii="Tahoma" w:hAnsi="Tahoma" w:cs="Tahoma"/>
          <w:sz w:val="22"/>
          <w:szCs w:val="22"/>
        </w:rPr>
        <w:t>nad</w:t>
      </w:r>
      <w:r w:rsidR="00E20255" w:rsidRPr="00A945D7">
        <w:rPr>
          <w:rFonts w:ascii="Tahoma" w:hAnsi="Tahoma" w:cs="Tahoma"/>
          <w:sz w:val="22"/>
          <w:szCs w:val="22"/>
        </w:rPr>
        <w:t> </w:t>
      </w:r>
      <w:r w:rsidR="007D7596" w:rsidRPr="00A945D7">
        <w:rPr>
          <w:rFonts w:ascii="Tahoma" w:hAnsi="Tahoma" w:cs="Tahoma"/>
          <w:sz w:val="22"/>
          <w:szCs w:val="22"/>
        </w:rPr>
        <w:t>8</w:t>
      </w:r>
      <w:r w:rsidRPr="00A945D7">
        <w:rPr>
          <w:rFonts w:ascii="Tahoma" w:hAnsi="Tahoma" w:cs="Tahoma"/>
          <w:sz w:val="22"/>
          <w:szCs w:val="22"/>
        </w:rPr>
        <w:t>0</w:t>
      </w:r>
      <w:r w:rsidR="00E20255" w:rsidRPr="00A945D7">
        <w:rPr>
          <w:rFonts w:ascii="Tahoma" w:hAnsi="Tahoma" w:cs="Tahoma"/>
          <w:sz w:val="22"/>
          <w:szCs w:val="22"/>
        </w:rPr>
        <w:t> </w:t>
      </w:r>
      <w:r w:rsidRPr="00A945D7">
        <w:rPr>
          <w:rFonts w:ascii="Tahoma" w:hAnsi="Tahoma" w:cs="Tahoma"/>
          <w:sz w:val="22"/>
          <w:szCs w:val="22"/>
        </w:rPr>
        <w:t>% smluvní ceny</w:t>
      </w:r>
      <w:r w:rsidR="00DE779F" w:rsidRPr="00A945D7">
        <w:rPr>
          <w:rFonts w:ascii="Tahoma" w:hAnsi="Tahoma" w:cs="Tahoma"/>
          <w:sz w:val="22"/>
          <w:szCs w:val="22"/>
        </w:rPr>
        <w:t xml:space="preserve"> příslušné části</w:t>
      </w:r>
      <w:r w:rsidRPr="00A945D7">
        <w:rPr>
          <w:rFonts w:ascii="Tahoma" w:hAnsi="Tahoma" w:cs="Tahoma"/>
          <w:sz w:val="22"/>
          <w:szCs w:val="22"/>
        </w:rPr>
        <w:t xml:space="preserve"> díla) budou objednatelem v příslušných fakturách vystavených </w:t>
      </w:r>
      <w:r w:rsidRPr="2529B793">
        <w:rPr>
          <w:rFonts w:ascii="Tahoma" w:hAnsi="Tahoma" w:cs="Tahoma"/>
          <w:sz w:val="22"/>
          <w:szCs w:val="22"/>
        </w:rPr>
        <w:lastRenderedPageBreak/>
        <w:t>zhotovitelem uplatněny pozastávky. Zhotovitel je povinen uvést v těchto fakturách výši pozastávky.</w:t>
      </w:r>
    </w:p>
    <w:p w14:paraId="3DCF9D66" w14:textId="77777777" w:rsidR="00DE779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Pozastávky dle odstavce 5 tohoto článku smlouvy budou zhotoviteli uvolněny na základě jeho písemné žádosti, a </w:t>
      </w:r>
      <w:r w:rsidRPr="00A945D7">
        <w:rPr>
          <w:rFonts w:ascii="Tahoma" w:hAnsi="Tahoma" w:cs="Tahoma"/>
          <w:sz w:val="22"/>
          <w:szCs w:val="22"/>
        </w:rPr>
        <w:t xml:space="preserve">to do 30 dnů </w:t>
      </w:r>
      <w:r w:rsidRPr="00080BAF">
        <w:rPr>
          <w:rFonts w:ascii="Tahoma" w:hAnsi="Tahoma" w:cs="Tahoma"/>
          <w:sz w:val="22"/>
          <w:szCs w:val="22"/>
        </w:rPr>
        <w:t xml:space="preserve">od doručení žádosti objednateli. Zhotovitel je oprávněn požádat o uvolnění pozastávek </w:t>
      </w:r>
      <w:r w:rsidR="00DE779F">
        <w:rPr>
          <w:rFonts w:ascii="Tahoma" w:hAnsi="Tahoma" w:cs="Tahoma"/>
          <w:sz w:val="22"/>
          <w:szCs w:val="22"/>
        </w:rPr>
        <w:t>takto:</w:t>
      </w:r>
    </w:p>
    <w:p w14:paraId="60D62094" w14:textId="4F4EAD11" w:rsidR="00DE779F" w:rsidRDefault="005D52B8" w:rsidP="00AA2B28">
      <w:pPr>
        <w:pStyle w:val="OdstavecSmlouvy"/>
        <w:keepLines w:val="0"/>
        <w:numPr>
          <w:ilvl w:val="1"/>
          <w:numId w:val="36"/>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o uvolnění pozastávky za 1.</w:t>
      </w:r>
      <w:r w:rsidR="00321D36">
        <w:rPr>
          <w:rFonts w:ascii="Tahoma" w:hAnsi="Tahoma" w:cs="Tahoma"/>
          <w:sz w:val="22"/>
          <w:szCs w:val="22"/>
        </w:rPr>
        <w:t xml:space="preserve"> a 2.</w:t>
      </w:r>
      <w:r>
        <w:rPr>
          <w:rFonts w:ascii="Tahoma" w:hAnsi="Tahoma" w:cs="Tahoma"/>
          <w:sz w:val="22"/>
          <w:szCs w:val="22"/>
        </w:rPr>
        <w:t> část díla je zhotovitel oprávněn požádat po</w:t>
      </w:r>
      <w:r w:rsidR="0055017C">
        <w:rPr>
          <w:rFonts w:ascii="Tahoma" w:hAnsi="Tahoma" w:cs="Tahoma"/>
          <w:sz w:val="22"/>
          <w:szCs w:val="22"/>
        </w:rPr>
        <w:t xml:space="preserve"> předání pravomocného </w:t>
      </w:r>
      <w:r w:rsidR="00777F4D">
        <w:rPr>
          <w:rFonts w:ascii="Tahoma" w:hAnsi="Tahoma" w:cs="Tahoma"/>
          <w:sz w:val="22"/>
          <w:szCs w:val="22"/>
        </w:rPr>
        <w:t xml:space="preserve">rozhodnutí o </w:t>
      </w:r>
      <w:r w:rsidR="0055017C">
        <w:rPr>
          <w:rFonts w:ascii="Tahoma" w:hAnsi="Tahoma" w:cs="Tahoma"/>
          <w:sz w:val="22"/>
          <w:szCs w:val="22"/>
        </w:rPr>
        <w:t xml:space="preserve"> povolení</w:t>
      </w:r>
      <w:r w:rsidR="00777F4D">
        <w:rPr>
          <w:rFonts w:ascii="Tahoma" w:hAnsi="Tahoma" w:cs="Tahoma"/>
          <w:sz w:val="22"/>
          <w:szCs w:val="22"/>
        </w:rPr>
        <w:t xml:space="preserve"> záměru</w:t>
      </w:r>
      <w:r w:rsidR="00C57B0F">
        <w:rPr>
          <w:rFonts w:ascii="Tahoma" w:hAnsi="Tahoma" w:cs="Tahoma"/>
          <w:sz w:val="22"/>
          <w:szCs w:val="22"/>
        </w:rPr>
        <w:t xml:space="preserve"> </w:t>
      </w:r>
      <w:r w:rsidR="0079658C">
        <w:rPr>
          <w:rFonts w:ascii="Tahoma" w:hAnsi="Tahoma" w:cs="Tahoma"/>
          <w:sz w:val="22"/>
          <w:szCs w:val="22"/>
        </w:rPr>
        <w:t xml:space="preserve">o odstranění stavby </w:t>
      </w:r>
      <w:r w:rsidR="00C57B0F">
        <w:rPr>
          <w:rFonts w:ascii="Tahoma" w:hAnsi="Tahoma" w:cs="Tahoma"/>
          <w:sz w:val="22"/>
          <w:szCs w:val="22"/>
        </w:rPr>
        <w:t>dle stavebního z</w:t>
      </w:r>
      <w:r w:rsidR="00A23061">
        <w:rPr>
          <w:rFonts w:ascii="Tahoma" w:hAnsi="Tahoma" w:cs="Tahoma"/>
          <w:sz w:val="22"/>
          <w:szCs w:val="22"/>
        </w:rPr>
        <w:t>ákona</w:t>
      </w:r>
      <w:r>
        <w:rPr>
          <w:rFonts w:ascii="Tahoma" w:hAnsi="Tahoma" w:cs="Tahoma"/>
          <w:sz w:val="22"/>
          <w:szCs w:val="22"/>
        </w:rPr>
        <w:t>,</w:t>
      </w:r>
    </w:p>
    <w:p w14:paraId="29B79F30" w14:textId="728551F3" w:rsidR="00A54991" w:rsidRPr="00080BAF" w:rsidRDefault="00DE779F" w:rsidP="00AA2B28">
      <w:pPr>
        <w:pStyle w:val="OdstavecSmlouvy"/>
        <w:keepLines w:val="0"/>
        <w:numPr>
          <w:ilvl w:val="1"/>
          <w:numId w:val="36"/>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 xml:space="preserve">o uvolnění pozastávky za </w:t>
      </w:r>
      <w:r w:rsidR="00321D36">
        <w:rPr>
          <w:rFonts w:ascii="Tahoma" w:hAnsi="Tahoma" w:cs="Tahoma"/>
          <w:sz w:val="22"/>
          <w:szCs w:val="22"/>
        </w:rPr>
        <w:t>3</w:t>
      </w:r>
      <w:r>
        <w:rPr>
          <w:rFonts w:ascii="Tahoma" w:hAnsi="Tahoma" w:cs="Tahoma"/>
          <w:sz w:val="22"/>
          <w:szCs w:val="22"/>
        </w:rPr>
        <w:t xml:space="preserve">. část díla je zhotovitel oprávněn požádat </w:t>
      </w:r>
      <w:r w:rsidR="00A54991" w:rsidRPr="00080BAF">
        <w:rPr>
          <w:rFonts w:ascii="Tahoma" w:hAnsi="Tahoma" w:cs="Tahoma"/>
          <w:sz w:val="22"/>
          <w:szCs w:val="22"/>
        </w:rPr>
        <w:t>až poté, co bude stavba</w:t>
      </w:r>
      <w:r w:rsidR="00A945D7">
        <w:rPr>
          <w:rFonts w:ascii="Tahoma" w:hAnsi="Tahoma" w:cs="Tahoma"/>
          <w:sz w:val="22"/>
          <w:szCs w:val="22"/>
        </w:rPr>
        <w:t xml:space="preserve"> </w:t>
      </w:r>
      <w:r w:rsidR="00A54991" w:rsidRPr="00080BAF">
        <w:rPr>
          <w:rFonts w:ascii="Tahoma" w:hAnsi="Tahoma" w:cs="Tahoma"/>
          <w:sz w:val="22"/>
          <w:szCs w:val="22"/>
        </w:rPr>
        <w:t>zhotovená dle</w:t>
      </w:r>
      <w:r w:rsidR="00E20255">
        <w:rPr>
          <w:rFonts w:ascii="Tahoma" w:hAnsi="Tahoma" w:cs="Tahoma"/>
          <w:sz w:val="22"/>
          <w:szCs w:val="22"/>
        </w:rPr>
        <w:t> </w:t>
      </w:r>
      <w:r w:rsidR="00A54991" w:rsidRPr="00080BAF">
        <w:rPr>
          <w:rFonts w:ascii="Tahoma" w:hAnsi="Tahoma" w:cs="Tahoma"/>
          <w:sz w:val="22"/>
          <w:szCs w:val="22"/>
        </w:rPr>
        <w:t>projektové dokumentace, jež je př</w:t>
      </w:r>
      <w:r w:rsidR="00E20255">
        <w:rPr>
          <w:rFonts w:ascii="Tahoma" w:hAnsi="Tahoma" w:cs="Tahoma"/>
          <w:sz w:val="22"/>
          <w:szCs w:val="22"/>
        </w:rPr>
        <w:t>edmětem díla, zcela dokončena a </w:t>
      </w:r>
      <w:r w:rsidR="00A54991" w:rsidRPr="00080BAF">
        <w:rPr>
          <w:rFonts w:ascii="Tahoma" w:hAnsi="Tahoma" w:cs="Tahoma"/>
          <w:sz w:val="22"/>
          <w:szCs w:val="22"/>
        </w:rPr>
        <w:t>převzata, a</w:t>
      </w:r>
      <w:r w:rsidR="00E20255">
        <w:rPr>
          <w:rFonts w:ascii="Tahoma" w:hAnsi="Tahoma" w:cs="Tahoma"/>
          <w:sz w:val="22"/>
          <w:szCs w:val="22"/>
        </w:rPr>
        <w:t> </w:t>
      </w:r>
      <w:r w:rsidR="00A54991" w:rsidRPr="00080BAF">
        <w:rPr>
          <w:rFonts w:ascii="Tahoma" w:hAnsi="Tahoma" w:cs="Tahoma"/>
          <w:sz w:val="22"/>
          <w:szCs w:val="22"/>
        </w:rPr>
        <w:t>zároveň bude možno v souladu se stavebním zákonem započít s trvalým užíváním stavby. V případ</w:t>
      </w:r>
      <w:r w:rsidR="00E20255">
        <w:rPr>
          <w:rFonts w:ascii="Tahoma" w:hAnsi="Tahoma" w:cs="Tahoma"/>
          <w:sz w:val="22"/>
          <w:szCs w:val="22"/>
        </w:rPr>
        <w:t>ě, že stavba nebude zahájena do </w:t>
      </w:r>
      <w:r w:rsidR="00D56CA8" w:rsidRPr="00A945D7">
        <w:rPr>
          <w:rFonts w:ascii="Tahoma" w:hAnsi="Tahoma" w:cs="Tahoma"/>
          <w:sz w:val="22"/>
          <w:szCs w:val="22"/>
        </w:rPr>
        <w:t>1</w:t>
      </w:r>
      <w:r w:rsidR="00B3266B" w:rsidRPr="00A945D7">
        <w:rPr>
          <w:rFonts w:ascii="Tahoma" w:hAnsi="Tahoma" w:cs="Tahoma"/>
          <w:sz w:val="22"/>
          <w:szCs w:val="22"/>
        </w:rPr>
        <w:t>8</w:t>
      </w:r>
      <w:r w:rsidR="00D56CA8" w:rsidRPr="00A945D7">
        <w:rPr>
          <w:rFonts w:ascii="Tahoma" w:hAnsi="Tahoma" w:cs="Tahoma"/>
          <w:sz w:val="22"/>
          <w:szCs w:val="22"/>
        </w:rPr>
        <w:t xml:space="preserve"> </w:t>
      </w:r>
      <w:r w:rsidR="00A54991" w:rsidRPr="00A945D7">
        <w:rPr>
          <w:rFonts w:ascii="Tahoma" w:hAnsi="Tahoma" w:cs="Tahoma"/>
          <w:sz w:val="22"/>
          <w:szCs w:val="22"/>
        </w:rPr>
        <w:t xml:space="preserve">měsíců od splnění </w:t>
      </w:r>
      <w:r w:rsidR="00325898" w:rsidRPr="00A945D7">
        <w:rPr>
          <w:rFonts w:ascii="Tahoma" w:hAnsi="Tahoma" w:cs="Tahoma"/>
          <w:sz w:val="22"/>
          <w:szCs w:val="22"/>
        </w:rPr>
        <w:t xml:space="preserve">této části </w:t>
      </w:r>
      <w:r w:rsidR="00A54991" w:rsidRPr="00A945D7">
        <w:rPr>
          <w:rFonts w:ascii="Tahoma" w:hAnsi="Tahoma" w:cs="Tahoma"/>
          <w:sz w:val="22"/>
          <w:szCs w:val="22"/>
        </w:rPr>
        <w:t>díla dle této smlouvy, je zhotovitel oprávněn o</w:t>
      </w:r>
      <w:r w:rsidR="00E20255" w:rsidRPr="00A945D7">
        <w:rPr>
          <w:rFonts w:ascii="Tahoma" w:hAnsi="Tahoma" w:cs="Tahoma"/>
          <w:sz w:val="22"/>
          <w:szCs w:val="22"/>
        </w:rPr>
        <w:t> </w:t>
      </w:r>
      <w:r w:rsidR="00A54991" w:rsidRPr="00A945D7">
        <w:rPr>
          <w:rFonts w:ascii="Tahoma" w:hAnsi="Tahoma" w:cs="Tahoma"/>
          <w:sz w:val="22"/>
          <w:szCs w:val="22"/>
        </w:rPr>
        <w:t>uvolnění pozastávk</w:t>
      </w:r>
      <w:r w:rsidR="00325898" w:rsidRPr="00A945D7">
        <w:rPr>
          <w:rFonts w:ascii="Tahoma" w:hAnsi="Tahoma" w:cs="Tahoma"/>
          <w:sz w:val="22"/>
          <w:szCs w:val="22"/>
        </w:rPr>
        <w:t>y</w:t>
      </w:r>
      <w:r w:rsidR="00A54991" w:rsidRPr="00A945D7">
        <w:rPr>
          <w:rFonts w:ascii="Tahoma" w:hAnsi="Tahoma" w:cs="Tahoma"/>
          <w:sz w:val="22"/>
          <w:szCs w:val="22"/>
        </w:rPr>
        <w:t xml:space="preserve"> </w:t>
      </w:r>
      <w:r w:rsidR="00A54991" w:rsidRPr="00080BAF">
        <w:rPr>
          <w:rFonts w:ascii="Tahoma" w:hAnsi="Tahoma" w:cs="Tahoma"/>
          <w:sz w:val="22"/>
          <w:szCs w:val="22"/>
        </w:rPr>
        <w:t>požádat uplynutím této lhůty.</w:t>
      </w:r>
    </w:p>
    <w:p w14:paraId="0462B076" w14:textId="77777777"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činí </w:t>
      </w:r>
      <w:r w:rsidRPr="00A945D7">
        <w:rPr>
          <w:rFonts w:ascii="Tahoma" w:hAnsi="Tahoma" w:cs="Tahoma"/>
          <w:sz w:val="22"/>
          <w:szCs w:val="22"/>
        </w:rPr>
        <w:t>30 k</w:t>
      </w:r>
      <w:r w:rsidRPr="00080BAF">
        <w:rPr>
          <w:rFonts w:ascii="Tahoma" w:hAnsi="Tahoma" w:cs="Tahoma"/>
          <w:sz w:val="22"/>
          <w:szCs w:val="22"/>
        </w:rPr>
        <w:t>alendářních dnů ode dne jejich doručení objednateli.</w:t>
      </w:r>
    </w:p>
    <w:p w14:paraId="12334D24" w14:textId="77777777"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55230A49" w14:textId="5DF4EA0A"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faktury a žádosti o uvolnění pozastávky</w:t>
      </w:r>
      <w:r w:rsidRPr="00080BAF">
        <w:rPr>
          <w:rFonts w:ascii="Tahoma" w:hAnsi="Tahoma" w:cs="Tahoma"/>
          <w:sz w:val="22"/>
          <w:szCs w:val="22"/>
        </w:rPr>
        <w:t xml:space="preserve"> se provede </w:t>
      </w:r>
      <w:r w:rsidRPr="00B6110D">
        <w:rPr>
          <w:rFonts w:ascii="Tahoma" w:hAnsi="Tahoma" w:cs="Tahoma"/>
          <w:sz w:val="22"/>
          <w:szCs w:val="22"/>
        </w:rPr>
        <w:t xml:space="preserve">osobně </w:t>
      </w:r>
      <w:r w:rsidR="009E0DCC" w:rsidRPr="00B6110D">
        <w:rPr>
          <w:rFonts w:ascii="Tahoma" w:hAnsi="Tahoma" w:cs="Tahoma"/>
          <w:sz w:val="22"/>
          <w:szCs w:val="22"/>
        </w:rPr>
        <w:t xml:space="preserve">na podatelnu </w:t>
      </w:r>
      <w:r w:rsidR="00C6665E" w:rsidRPr="00B6110D">
        <w:rPr>
          <w:rFonts w:ascii="Tahoma" w:hAnsi="Tahoma" w:cs="Tahoma"/>
          <w:sz w:val="22"/>
          <w:szCs w:val="22"/>
        </w:rPr>
        <w:t>objednatele</w:t>
      </w:r>
      <w:r w:rsidR="004C7991" w:rsidRPr="00B6110D">
        <w:rPr>
          <w:rFonts w:ascii="Tahoma" w:hAnsi="Tahoma" w:cs="Tahoma"/>
          <w:sz w:val="22"/>
          <w:szCs w:val="22"/>
        </w:rPr>
        <w:t xml:space="preserve"> nebo</w:t>
      </w:r>
      <w:r w:rsidRPr="00B6110D">
        <w:rPr>
          <w:rFonts w:ascii="Tahoma" w:hAnsi="Tahoma" w:cs="Tahoma"/>
          <w:sz w:val="22"/>
          <w:szCs w:val="22"/>
        </w:rPr>
        <w:t xml:space="preserve"> doručenkou prostřednictvím p</w:t>
      </w:r>
      <w:r w:rsidR="00E20255" w:rsidRPr="00B6110D">
        <w:rPr>
          <w:rFonts w:ascii="Tahoma" w:hAnsi="Tahoma" w:cs="Tahoma"/>
          <w:sz w:val="22"/>
          <w:szCs w:val="22"/>
        </w:rPr>
        <w:t>rovozovatele poš</w:t>
      </w:r>
      <w:r w:rsidR="00E20255">
        <w:rPr>
          <w:rFonts w:ascii="Tahoma" w:hAnsi="Tahoma" w:cs="Tahoma"/>
          <w:sz w:val="22"/>
          <w:szCs w:val="22"/>
        </w:rPr>
        <w:t>tovních služeb</w:t>
      </w:r>
      <w:r w:rsidR="00FD2208">
        <w:rPr>
          <w:rFonts w:ascii="Tahoma" w:hAnsi="Tahoma" w:cs="Tahoma"/>
          <w:sz w:val="22"/>
          <w:szCs w:val="22"/>
        </w:rPr>
        <w:t xml:space="preserve"> nebo</w:t>
      </w:r>
      <w:r w:rsidR="009E0DCC">
        <w:rPr>
          <w:rFonts w:ascii="Tahoma" w:hAnsi="Tahoma" w:cs="Tahoma"/>
          <w:sz w:val="22"/>
          <w:szCs w:val="22"/>
        </w:rPr>
        <w:t xml:space="preserve"> </w:t>
      </w:r>
      <w:r w:rsidR="006467A7">
        <w:rPr>
          <w:rFonts w:ascii="Tahoma" w:hAnsi="Tahoma" w:cs="Tahoma"/>
          <w:sz w:val="22"/>
          <w:szCs w:val="22"/>
        </w:rPr>
        <w:t xml:space="preserve">elektronicky na e-mail </w:t>
      </w:r>
      <w:hyperlink r:id="rId12" w:history="1">
        <w:r w:rsidR="00B6110D" w:rsidRPr="0076200B">
          <w:rPr>
            <w:rStyle w:val="Hypertextovodkaz"/>
            <w:rFonts w:ascii="Tahoma" w:hAnsi="Tahoma" w:cs="Tahoma"/>
            <w:color w:val="auto"/>
            <w:sz w:val="22"/>
            <w:szCs w:val="22"/>
            <w:u w:val="none"/>
          </w:rPr>
          <w:t>cernotova@zsbr.cz</w:t>
        </w:r>
      </w:hyperlink>
      <w:r w:rsidR="006467A7">
        <w:rPr>
          <w:rFonts w:ascii="Tahoma" w:hAnsi="Tahoma" w:cs="Tahoma"/>
          <w:sz w:val="22"/>
          <w:szCs w:val="22"/>
        </w:rPr>
        <w:t xml:space="preserve"> nebo </w:t>
      </w:r>
      <w:r w:rsidR="009E0DCC">
        <w:rPr>
          <w:rFonts w:ascii="Tahoma" w:hAnsi="Tahoma" w:cs="Tahoma"/>
          <w:sz w:val="22"/>
          <w:szCs w:val="22"/>
        </w:rPr>
        <w:t>prostřednictvím datové schránky</w:t>
      </w:r>
      <w:r w:rsidR="002B7879">
        <w:rPr>
          <w:rFonts w:ascii="Tahoma" w:hAnsi="Tahoma" w:cs="Tahoma"/>
          <w:sz w:val="22"/>
          <w:szCs w:val="22"/>
        </w:rPr>
        <w:t xml:space="preserve"> objednatele</w:t>
      </w:r>
      <w:r w:rsidR="00E20255">
        <w:rPr>
          <w:rFonts w:ascii="Tahoma" w:hAnsi="Tahoma" w:cs="Tahoma"/>
          <w:sz w:val="22"/>
          <w:szCs w:val="22"/>
        </w:rPr>
        <w:t>.</w:t>
      </w:r>
    </w:p>
    <w:p w14:paraId="3C4E72CE" w14:textId="77777777" w:rsidR="00A54991" w:rsidRPr="00CE2833"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bookmarkStart w:id="14" w:name="_Hlk48724563"/>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provede opravu faktury</w:t>
      </w:r>
      <w:r w:rsidR="00253A8B">
        <w:rPr>
          <w:rFonts w:ascii="Tahoma" w:hAnsi="Tahoma" w:cs="Tahoma"/>
          <w:sz w:val="22"/>
          <w:szCs w:val="22"/>
        </w:rPr>
        <w:t xml:space="preserve"> a znovu ji doručí objednateli</w:t>
      </w:r>
      <w:r w:rsidRPr="00080BAF">
        <w:rPr>
          <w:rFonts w:ascii="Tahoma" w:hAnsi="Tahoma" w:cs="Tahoma"/>
          <w:sz w:val="22"/>
          <w:szCs w:val="22"/>
        </w:rPr>
        <w:t xml:space="preserve">. </w:t>
      </w:r>
      <w:r w:rsidR="00253A8B">
        <w:rPr>
          <w:rFonts w:ascii="Tahoma" w:hAnsi="Tahoma" w:cs="Tahoma"/>
          <w:sz w:val="22"/>
          <w:szCs w:val="22"/>
        </w:rPr>
        <w:t>Vrácením vadné</w:t>
      </w:r>
      <w:r w:rsidRPr="00080BAF">
        <w:rPr>
          <w:rFonts w:ascii="Tahoma" w:hAnsi="Tahoma" w:cs="Tahoma"/>
          <w:sz w:val="22"/>
          <w:szCs w:val="22"/>
        </w:rPr>
        <w:t xml:space="preserve"> faktur</w:t>
      </w:r>
      <w:r w:rsidR="00253A8B">
        <w:rPr>
          <w:rFonts w:ascii="Tahoma" w:hAnsi="Tahoma" w:cs="Tahoma"/>
          <w:sz w:val="22"/>
          <w:szCs w:val="22"/>
        </w:rPr>
        <w:t>y</w:t>
      </w:r>
      <w:r w:rsidRPr="00080BAF">
        <w:rPr>
          <w:rFonts w:ascii="Tahoma" w:hAnsi="Tahoma" w:cs="Tahoma"/>
          <w:sz w:val="22"/>
          <w:szCs w:val="22"/>
        </w:rPr>
        <w:t xml:space="preserve"> zhotoviteli přestává běžet původní lhůta splatnosti. </w:t>
      </w:r>
      <w:r w:rsidR="00253A8B">
        <w:rPr>
          <w:rFonts w:ascii="Tahoma" w:hAnsi="Tahoma" w:cs="Tahoma"/>
          <w:sz w:val="22"/>
          <w:szCs w:val="22"/>
        </w:rPr>
        <w:t>Nová</w:t>
      </w:r>
      <w:r w:rsidRPr="00080BAF">
        <w:rPr>
          <w:rFonts w:ascii="Tahoma" w:hAnsi="Tahoma" w:cs="Tahoma"/>
          <w:sz w:val="22"/>
          <w:szCs w:val="22"/>
        </w:rPr>
        <w:t xml:space="preserve"> lhůta splatnosti běží opět ode dne doručení </w:t>
      </w:r>
      <w:r w:rsidR="00253A8B">
        <w:rPr>
          <w:rFonts w:ascii="Tahoma" w:hAnsi="Tahoma" w:cs="Tahoma"/>
          <w:sz w:val="22"/>
          <w:szCs w:val="22"/>
        </w:rPr>
        <w:t>opravené</w:t>
      </w:r>
      <w:r w:rsidRPr="00080BAF">
        <w:rPr>
          <w:rFonts w:ascii="Tahoma" w:hAnsi="Tahoma" w:cs="Tahoma"/>
          <w:sz w:val="22"/>
          <w:szCs w:val="22"/>
        </w:rPr>
        <w:t xml:space="preserve"> faktury objednateli.</w:t>
      </w:r>
      <w:r w:rsidR="00CE2833">
        <w:rPr>
          <w:rFonts w:ascii="Tahoma" w:hAnsi="Tahoma" w:cs="Tahoma"/>
          <w:sz w:val="22"/>
          <w:szCs w:val="22"/>
        </w:rPr>
        <w:t xml:space="preserve"> </w:t>
      </w:r>
      <w:r w:rsidR="00CE2833" w:rsidRPr="00CE2833">
        <w:rPr>
          <w:rFonts w:ascii="Tahoma" w:hAnsi="Tahoma" w:cs="Tahoma"/>
          <w:sz w:val="22"/>
          <w:szCs w:val="22"/>
        </w:rPr>
        <w:t>Zhotovitel je povinen doručit objednateli opravenou fakturu do 3 dnů po obdržení objednatelem vrácené vadné faktury.</w:t>
      </w:r>
    </w:p>
    <w:bookmarkEnd w:id="14"/>
    <w:p w14:paraId="28970BF9" w14:textId="77777777" w:rsidR="00A54991" w:rsidRPr="00080BAF" w:rsidRDefault="00A54991"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5B31FB5" w14:textId="77777777" w:rsidR="0027622E" w:rsidRPr="00080BAF" w:rsidRDefault="00C6665E" w:rsidP="00AA2B28">
      <w:pPr>
        <w:pStyle w:val="OdstavecSmlouvy"/>
        <w:keepLines w:val="0"/>
        <w:numPr>
          <w:ilvl w:val="0"/>
          <w:numId w:val="5"/>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zhotovitel plátcem DPH, uplatní o</w:t>
      </w:r>
      <w:r w:rsidR="0027622E" w:rsidRPr="00080BAF">
        <w:rPr>
          <w:rFonts w:ascii="Tahoma" w:hAnsi="Tahoma" w:cs="Tahoma"/>
          <w:sz w:val="22"/>
          <w:szCs w:val="22"/>
        </w:rPr>
        <w:t>bjednatel institut zvláštního způsobu zajištění daně dle § 109a zákona o DPH a</w:t>
      </w:r>
      <w:r w:rsidR="00E20255">
        <w:rPr>
          <w:rFonts w:ascii="Tahoma" w:hAnsi="Tahoma" w:cs="Tahoma"/>
          <w:sz w:val="22"/>
          <w:szCs w:val="22"/>
        </w:rPr>
        <w:t> </w:t>
      </w:r>
      <w:r w:rsidR="0027622E" w:rsidRPr="00080BAF">
        <w:rPr>
          <w:rFonts w:ascii="Tahoma" w:hAnsi="Tahoma" w:cs="Tahoma"/>
          <w:sz w:val="22"/>
          <w:szCs w:val="22"/>
        </w:rPr>
        <w:t>hodnotu plnění odpovídající dani z přidané hodnoty uhradí v termínu splatnosti faktury stanoveném dle smlouvy přímo na osobní depozitní účet zhotovitele vedený u místně příslušn</w:t>
      </w:r>
      <w:r w:rsidR="00E20255">
        <w:rPr>
          <w:rFonts w:ascii="Tahoma" w:hAnsi="Tahoma" w:cs="Tahoma"/>
          <w:sz w:val="22"/>
          <w:szCs w:val="22"/>
        </w:rPr>
        <w:t>ého správce daně v případě, že:</w:t>
      </w:r>
    </w:p>
    <w:p w14:paraId="03D42AD7" w14:textId="77777777" w:rsidR="0027622E" w:rsidRPr="00080BAF" w:rsidRDefault="0039374D" w:rsidP="00AA2B28">
      <w:pPr>
        <w:numPr>
          <w:ilvl w:val="1"/>
          <w:numId w:val="31"/>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05717E">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w:t>
      </w:r>
      <w:r w:rsidR="0027622E" w:rsidRPr="00080BAF">
        <w:rPr>
          <w:rFonts w:ascii="Tahoma" w:hAnsi="Tahoma" w:cs="Tahoma"/>
          <w:sz w:val="22"/>
          <w:szCs w:val="22"/>
        </w:rPr>
        <w:t>, nebo</w:t>
      </w:r>
    </w:p>
    <w:p w14:paraId="7D7C238A" w14:textId="4F7D7558" w:rsidR="0027622E" w:rsidRPr="006467A7" w:rsidRDefault="0039374D" w:rsidP="00AA2B28">
      <w:pPr>
        <w:numPr>
          <w:ilvl w:val="1"/>
          <w:numId w:val="31"/>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sidR="00A6204F">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v insolvenčním řízení</w:t>
      </w:r>
      <w:r w:rsidR="00E64435">
        <w:rPr>
          <w:rFonts w:ascii="Tahoma" w:hAnsi="Tahoma" w:cs="Tahoma"/>
          <w:sz w:val="22"/>
          <w:szCs w:val="22"/>
        </w:rPr>
        <w:t>.</w:t>
      </w:r>
    </w:p>
    <w:p w14:paraId="21138C58" w14:textId="77777777" w:rsidR="0027622E" w:rsidRPr="00080BAF" w:rsidRDefault="00A6204F"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27622E"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sidR="00932476">
        <w:rPr>
          <w:rFonts w:ascii="Tahoma" w:hAnsi="Tahoma" w:cs="Tahoma"/>
          <w:sz w:val="22"/>
          <w:szCs w:val="22"/>
        </w:rPr>
        <w:t>.</w:t>
      </w:r>
    </w:p>
    <w:p w14:paraId="05FBBCE7" w14:textId="77777777" w:rsidR="00A54991" w:rsidRPr="00080BAF" w:rsidRDefault="008172C8" w:rsidP="0084799D">
      <w:pPr>
        <w:pStyle w:val="slolnkuSmlouvy"/>
        <w:rPr>
          <w:rFonts w:ascii="Tahoma" w:hAnsi="Tahoma" w:cs="Tahoma"/>
          <w:sz w:val="22"/>
          <w:szCs w:val="22"/>
        </w:rPr>
      </w:pPr>
      <w:r>
        <w:rPr>
          <w:rFonts w:ascii="Tahoma" w:hAnsi="Tahoma" w:cs="Tahoma"/>
          <w:bCs/>
          <w:sz w:val="22"/>
          <w:szCs w:val="22"/>
        </w:rPr>
        <w:lastRenderedPageBreak/>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258A8E7C" w14:textId="2524D3A7" w:rsidR="00A54991" w:rsidRPr="001B3FF5" w:rsidRDefault="00A54991" w:rsidP="00AA2B28">
      <w:pPr>
        <w:numPr>
          <w:ilvl w:val="0"/>
          <w:numId w:val="7"/>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w:t>
      </w:r>
      <w:r w:rsidR="001B2E2E" w:rsidRPr="001E6648">
        <w:rPr>
          <w:rFonts w:ascii="Tahoma" w:hAnsi="Tahoma" w:cs="Tahoma"/>
          <w:sz w:val="22"/>
          <w:szCs w:val="22"/>
        </w:rPr>
        <w:t>1–2</w:t>
      </w:r>
      <w:r w:rsidR="0076200B">
        <w:rPr>
          <w:rFonts w:ascii="Tahoma" w:hAnsi="Tahoma" w:cs="Tahoma"/>
          <w:sz w:val="22"/>
          <w:szCs w:val="22"/>
        </w:rPr>
        <w:t>.</w:t>
      </w:r>
      <w:r w:rsidR="00D75CA6">
        <w:rPr>
          <w:rFonts w:ascii="Tahoma" w:hAnsi="Tahoma" w:cs="Tahoma"/>
          <w:sz w:val="22"/>
          <w:szCs w:val="22"/>
        </w:rPr>
        <w:t>4</w:t>
      </w:r>
      <w:r w:rsidR="0076200B" w:rsidRPr="001E6648">
        <w:rPr>
          <w:rFonts w:ascii="Tahoma" w:hAnsi="Tahoma" w:cs="Tahoma"/>
          <w:sz w:val="22"/>
          <w:szCs w:val="22"/>
        </w:rPr>
        <w:t xml:space="preserve"> </w:t>
      </w:r>
      <w:r w:rsidR="001B3FF5" w:rsidRPr="001E6648">
        <w:rPr>
          <w:rFonts w:ascii="Tahoma" w:hAnsi="Tahoma" w:cs="Tahoma"/>
          <w:sz w:val="22"/>
          <w:szCs w:val="22"/>
        </w:rPr>
        <w:t>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za následek dodatečné změny rozsahu díla proti stavu předpokládanému v dokumentacích dle čl. III odst. 2 body 2.</w:t>
      </w:r>
      <w:r w:rsidR="001B2E2E" w:rsidRPr="001E6648">
        <w:rPr>
          <w:rFonts w:ascii="Tahoma" w:hAnsi="Tahoma" w:cs="Tahoma"/>
          <w:sz w:val="22"/>
          <w:szCs w:val="22"/>
        </w:rPr>
        <w:t>1–2</w:t>
      </w:r>
      <w:r w:rsidR="0076200B">
        <w:rPr>
          <w:rFonts w:ascii="Tahoma" w:hAnsi="Tahoma" w:cs="Tahoma"/>
          <w:sz w:val="22"/>
          <w:szCs w:val="22"/>
        </w:rPr>
        <w:t>.</w:t>
      </w:r>
      <w:r w:rsidR="0053065C">
        <w:rPr>
          <w:rFonts w:ascii="Tahoma" w:hAnsi="Tahoma" w:cs="Tahoma"/>
          <w:sz w:val="22"/>
          <w:szCs w:val="22"/>
        </w:rPr>
        <w:t>4</w:t>
      </w:r>
      <w:r w:rsidR="0076200B" w:rsidRPr="00395EC5">
        <w:rPr>
          <w:rFonts w:ascii="Tahoma" w:hAnsi="Tahoma" w:cs="Tahoma"/>
          <w:sz w:val="22"/>
          <w:szCs w:val="22"/>
        </w:rPr>
        <w:t xml:space="preserve"> </w:t>
      </w:r>
      <w:r w:rsidR="001B3FF5" w:rsidRPr="001E6648">
        <w:rPr>
          <w:rFonts w:ascii="Tahoma" w:hAnsi="Tahoma" w:cs="Tahoma"/>
          <w:sz w:val="22"/>
          <w:szCs w:val="22"/>
        </w:rPr>
        <w:t>této smlouvy.</w:t>
      </w:r>
    </w:p>
    <w:p w14:paraId="4F88F719" w14:textId="77777777" w:rsidR="00A54991" w:rsidRPr="00080BAF" w:rsidRDefault="004D7D2F" w:rsidP="00AA2B28">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547C61EF" w14:textId="77777777" w:rsidR="00A54991" w:rsidRPr="00080BAF" w:rsidRDefault="00A54991" w:rsidP="00AA2B28">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42C5DE39" w14:textId="3ACE9FDE" w:rsidR="00A54991" w:rsidRPr="00080BAF" w:rsidRDefault="00A54991" w:rsidP="00AA2B28">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6479DE" w:rsidRPr="006479DE">
        <w:rPr>
          <w:rFonts w:ascii="Tahoma" w:hAnsi="Tahoma" w:cs="Tahoma"/>
          <w:sz w:val="22"/>
          <w:szCs w:val="22"/>
        </w:rPr>
        <w:t>15</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BEB06BA" w14:textId="77777777" w:rsidR="00061C6E" w:rsidRPr="00080BAF" w:rsidRDefault="00A54991" w:rsidP="00AA2B28">
      <w:pPr>
        <w:numPr>
          <w:ilvl w:val="0"/>
          <w:numId w:val="7"/>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26DD521"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01EB572E" w14:textId="0AED1438" w:rsidR="00A54991" w:rsidRPr="00D6749B" w:rsidRDefault="00063D00"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Neprovede-li</w:t>
      </w:r>
      <w:r w:rsidR="00A54991" w:rsidRPr="2529B793">
        <w:rPr>
          <w:rFonts w:ascii="Tahoma" w:hAnsi="Tahoma" w:cs="Tahoma"/>
          <w:sz w:val="22"/>
          <w:szCs w:val="22"/>
        </w:rPr>
        <w:t xml:space="preserve"> zhotovitel kteroukoli</w:t>
      </w:r>
      <w:r w:rsidR="001B3FF5" w:rsidRPr="2529B793">
        <w:rPr>
          <w:rFonts w:ascii="Tahoma" w:hAnsi="Tahoma" w:cs="Tahoma"/>
          <w:sz w:val="22"/>
          <w:szCs w:val="22"/>
        </w:rPr>
        <w:t xml:space="preserve">v část díla ve </w:t>
      </w:r>
      <w:r w:rsidR="001B3FF5" w:rsidRPr="00D6749B">
        <w:rPr>
          <w:rFonts w:ascii="Tahoma" w:hAnsi="Tahoma" w:cs="Tahoma"/>
          <w:sz w:val="22"/>
          <w:szCs w:val="22"/>
        </w:rPr>
        <w:t>lhůtě dle čl. IV</w:t>
      </w:r>
      <w:r w:rsidR="00A54991" w:rsidRPr="00D6749B">
        <w:rPr>
          <w:rFonts w:ascii="Tahoma" w:hAnsi="Tahoma" w:cs="Tahoma"/>
          <w:sz w:val="22"/>
          <w:szCs w:val="22"/>
        </w:rPr>
        <w:t xml:space="preserve"> odst. 1 této smlouvy, je povinen uhradit objednateli smluvní pokutu ve výši </w:t>
      </w:r>
      <w:r w:rsidR="001E0B3A" w:rsidRPr="00D6749B">
        <w:rPr>
          <w:rFonts w:ascii="Tahoma" w:hAnsi="Tahoma" w:cs="Tahoma"/>
          <w:sz w:val="22"/>
          <w:szCs w:val="22"/>
        </w:rPr>
        <w:t>0,25</w:t>
      </w:r>
      <w:r w:rsidR="001B3FF5" w:rsidRPr="00D6749B">
        <w:rPr>
          <w:rFonts w:ascii="Tahoma" w:hAnsi="Tahoma" w:cs="Tahoma"/>
          <w:sz w:val="22"/>
          <w:szCs w:val="22"/>
        </w:rPr>
        <w:t> </w:t>
      </w:r>
      <w:r w:rsidR="001E0B3A" w:rsidRPr="00D6749B">
        <w:rPr>
          <w:rFonts w:ascii="Tahoma" w:hAnsi="Tahoma" w:cs="Tahoma"/>
          <w:sz w:val="22"/>
          <w:szCs w:val="22"/>
        </w:rPr>
        <w:t>% z ceny příslušné části díla</w:t>
      </w:r>
      <w:r w:rsidR="00FC35C6" w:rsidRPr="00D6749B">
        <w:rPr>
          <w:rFonts w:ascii="Tahoma" w:hAnsi="Tahoma" w:cs="Tahoma"/>
          <w:sz w:val="22"/>
          <w:szCs w:val="22"/>
        </w:rPr>
        <w:t xml:space="preserve"> včetně DPH</w:t>
      </w:r>
      <w:r w:rsidR="00E107AF" w:rsidRPr="00D6749B">
        <w:rPr>
          <w:rFonts w:ascii="Tahoma" w:hAnsi="Tahoma" w:cs="Tahoma"/>
          <w:sz w:val="22"/>
          <w:szCs w:val="22"/>
        </w:rPr>
        <w:t xml:space="preserve"> </w:t>
      </w:r>
      <w:r w:rsidR="40A76056" w:rsidRPr="00D6749B">
        <w:rPr>
          <w:rFonts w:ascii="Tahoma" w:hAnsi="Tahoma" w:cs="Tahoma"/>
          <w:sz w:val="22"/>
          <w:szCs w:val="22"/>
        </w:rPr>
        <w:t xml:space="preserve">(bez DPH v případě, že zhotovitel není plátce DPH) </w:t>
      </w:r>
      <w:r w:rsidR="00E107AF" w:rsidRPr="00D6749B">
        <w:rPr>
          <w:rFonts w:ascii="Tahoma" w:hAnsi="Tahoma" w:cs="Tahoma"/>
          <w:sz w:val="22"/>
          <w:szCs w:val="22"/>
        </w:rPr>
        <w:t>dle čl. VII odst. 1 této smlouvy</w:t>
      </w:r>
      <w:r w:rsidR="00CA130F" w:rsidRPr="00D6749B">
        <w:rPr>
          <w:rFonts w:ascii="Tahoma" w:hAnsi="Tahoma" w:cs="Tahoma"/>
          <w:sz w:val="22"/>
          <w:szCs w:val="22"/>
        </w:rPr>
        <w:t xml:space="preserve">, s jejímž </w:t>
      </w:r>
      <w:r w:rsidRPr="00D6749B">
        <w:rPr>
          <w:rFonts w:ascii="Tahoma" w:hAnsi="Tahoma" w:cs="Tahoma"/>
          <w:sz w:val="22"/>
          <w:szCs w:val="22"/>
        </w:rPr>
        <w:t>provedením</w:t>
      </w:r>
      <w:r w:rsidR="00CA130F" w:rsidRPr="00D6749B">
        <w:rPr>
          <w:rFonts w:ascii="Tahoma" w:hAnsi="Tahoma" w:cs="Tahoma"/>
          <w:sz w:val="22"/>
          <w:szCs w:val="22"/>
        </w:rPr>
        <w:t xml:space="preserve"> je zhotovitel v prodlení,</w:t>
      </w:r>
      <w:r w:rsidR="00A54991" w:rsidRPr="00D6749B">
        <w:rPr>
          <w:rFonts w:ascii="Tahoma" w:hAnsi="Tahoma" w:cs="Tahoma"/>
          <w:sz w:val="22"/>
          <w:szCs w:val="22"/>
        </w:rPr>
        <w:t xml:space="preserve"> </w:t>
      </w:r>
      <w:r w:rsidR="00CA130F" w:rsidRPr="00D6749B">
        <w:rPr>
          <w:rFonts w:ascii="Tahoma" w:hAnsi="Tahoma" w:cs="Tahoma"/>
          <w:sz w:val="22"/>
          <w:szCs w:val="22"/>
        </w:rPr>
        <w:t xml:space="preserve">a to </w:t>
      </w:r>
      <w:r w:rsidR="00A54991" w:rsidRPr="00D6749B">
        <w:rPr>
          <w:rFonts w:ascii="Tahoma" w:hAnsi="Tahoma" w:cs="Tahoma"/>
          <w:sz w:val="22"/>
          <w:szCs w:val="22"/>
        </w:rPr>
        <w:t>za každý i započatý den prodlení.</w:t>
      </w:r>
    </w:p>
    <w:p w14:paraId="3C7C3463" w14:textId="77777777" w:rsidR="00A54991" w:rsidRPr="00D6749B" w:rsidRDefault="00A54991"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0D6749B">
        <w:rPr>
          <w:rFonts w:ascii="Tahoma" w:hAnsi="Tahoma" w:cs="Tahoma"/>
          <w:sz w:val="22"/>
          <w:szCs w:val="22"/>
        </w:rPr>
        <w:t xml:space="preserve">Pokud zhotovitel neodstraní vadu díla ve lhůtě uvedené v čl. </w:t>
      </w:r>
      <w:r w:rsidR="0029466D" w:rsidRPr="00D6749B">
        <w:rPr>
          <w:rFonts w:ascii="Tahoma" w:hAnsi="Tahoma" w:cs="Tahoma"/>
          <w:sz w:val="22"/>
          <w:szCs w:val="22"/>
        </w:rPr>
        <w:t>I</w:t>
      </w:r>
      <w:r w:rsidRPr="00D6749B">
        <w:rPr>
          <w:rFonts w:ascii="Tahoma" w:hAnsi="Tahoma" w:cs="Tahoma"/>
          <w:sz w:val="22"/>
          <w:szCs w:val="22"/>
        </w:rPr>
        <w:t>X odst. 4 této smlouvy, je povinen uhradit objednateli smluvní pokutu ve výši 1.000</w:t>
      </w:r>
      <w:r w:rsidR="001B3FF5" w:rsidRPr="00D6749B">
        <w:rPr>
          <w:rFonts w:ascii="Tahoma" w:hAnsi="Tahoma" w:cs="Tahoma"/>
          <w:sz w:val="22"/>
          <w:szCs w:val="22"/>
        </w:rPr>
        <w:t> </w:t>
      </w:r>
      <w:r w:rsidRPr="00D6749B">
        <w:rPr>
          <w:rFonts w:ascii="Tahoma" w:hAnsi="Tahoma" w:cs="Tahoma"/>
          <w:sz w:val="22"/>
          <w:szCs w:val="22"/>
        </w:rPr>
        <w:t>Kč za každý</w:t>
      </w:r>
      <w:r w:rsidR="00084899" w:rsidRPr="00D6749B">
        <w:rPr>
          <w:rFonts w:ascii="Tahoma" w:hAnsi="Tahoma" w:cs="Tahoma"/>
          <w:sz w:val="22"/>
          <w:szCs w:val="22"/>
        </w:rPr>
        <w:t xml:space="preserve"> případ a každý</w:t>
      </w:r>
      <w:r w:rsidRPr="00D6749B">
        <w:rPr>
          <w:rFonts w:ascii="Tahoma" w:hAnsi="Tahoma" w:cs="Tahoma"/>
          <w:sz w:val="22"/>
          <w:szCs w:val="22"/>
        </w:rPr>
        <w:t xml:space="preserve"> i započatý den prodlení.</w:t>
      </w:r>
    </w:p>
    <w:p w14:paraId="64A871F2" w14:textId="59796C90" w:rsidR="00C42A4C" w:rsidRPr="00D6749B" w:rsidRDefault="00B923B0" w:rsidP="000D632E">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0D6749B">
        <w:rPr>
          <w:rFonts w:ascii="Tahoma" w:hAnsi="Tahoma" w:cs="Tahoma"/>
          <w:sz w:val="22"/>
          <w:szCs w:val="22"/>
        </w:rPr>
        <w:t>Dojde</w:t>
      </w:r>
      <w:r w:rsidRPr="00D6749B">
        <w:rPr>
          <w:rFonts w:ascii="Tahoma" w:hAnsi="Tahoma" w:cs="Tahoma"/>
          <w:sz w:val="22"/>
          <w:szCs w:val="22"/>
        </w:rPr>
        <w:noBreakHyphen/>
        <w:t>li v důsledku vady díla (resp. kterékoli jeho části) v průběhu provádění stavby k dodatečným pracím oproti rozsahu dle smlouvy o dílo na zhotovení stavby, jejichž celková cena převýší 10 % celkové nabídkové ceny zhotovitele stavby, bude zhotovitel povinen uhradit objednateli smluvní pokutu ve výši 20 % z ceny díla včetně DPH (bez DPH v případě, že cena díla byla stanovena bez DPH) dle čl. VII odst. 1 této smlouvy.</w:t>
      </w:r>
      <w:r w:rsidR="006E4AF5" w:rsidRPr="00D6749B">
        <w:rPr>
          <w:rFonts w:ascii="Tahoma" w:hAnsi="Tahoma" w:cs="Tahoma"/>
          <w:sz w:val="22"/>
          <w:szCs w:val="22"/>
        </w:rPr>
        <w:t xml:space="preserve"> Smluvní strany se dohodly, že objednatel je oprávněn tuto sankci započíst oproti pozastávce uplatněné dle čl. VIII. odst. 5 této smlouvy.</w:t>
      </w:r>
    </w:p>
    <w:p w14:paraId="0A59E2D2" w14:textId="77777777" w:rsidR="00A54991" w:rsidRPr="00D6749B" w:rsidRDefault="00A54991"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00D6749B">
        <w:rPr>
          <w:rFonts w:ascii="Tahoma" w:hAnsi="Tahoma" w:cs="Tahoma"/>
          <w:sz w:val="22"/>
          <w:szCs w:val="22"/>
        </w:rPr>
        <w:t>V případě poruše</w:t>
      </w:r>
      <w:r w:rsidR="00AF5D07" w:rsidRPr="00D6749B">
        <w:rPr>
          <w:rFonts w:ascii="Tahoma" w:hAnsi="Tahoma" w:cs="Tahoma"/>
          <w:sz w:val="22"/>
          <w:szCs w:val="22"/>
        </w:rPr>
        <w:t>ní povinnosti sjednané v čl. VI</w:t>
      </w:r>
      <w:r w:rsidRPr="00D6749B">
        <w:rPr>
          <w:rFonts w:ascii="Tahoma" w:hAnsi="Tahoma" w:cs="Tahoma"/>
          <w:sz w:val="22"/>
          <w:szCs w:val="22"/>
        </w:rPr>
        <w:t xml:space="preserve"> odst. </w:t>
      </w:r>
      <w:r w:rsidR="008F754A" w:rsidRPr="00D6749B">
        <w:rPr>
          <w:rFonts w:ascii="Tahoma" w:hAnsi="Tahoma" w:cs="Tahoma"/>
          <w:sz w:val="22"/>
          <w:szCs w:val="22"/>
        </w:rPr>
        <w:t>1</w:t>
      </w:r>
      <w:r w:rsidRPr="00D6749B">
        <w:rPr>
          <w:rFonts w:ascii="Tahoma" w:hAnsi="Tahoma" w:cs="Tahoma"/>
          <w:sz w:val="22"/>
          <w:szCs w:val="22"/>
        </w:rPr>
        <w:t xml:space="preserve"> písm. f) této smlouvy, dojde-li porušením této povinnosti k prodlení s plněním díla, je zhotovitel povinen zaplatit</w:t>
      </w:r>
      <w:r w:rsidR="007F0DDC" w:rsidRPr="00D6749B">
        <w:rPr>
          <w:rFonts w:ascii="Tahoma" w:hAnsi="Tahoma" w:cs="Tahoma"/>
          <w:sz w:val="22"/>
          <w:szCs w:val="22"/>
        </w:rPr>
        <w:t xml:space="preserve"> za každý případ</w:t>
      </w:r>
      <w:r w:rsidRPr="00D6749B">
        <w:rPr>
          <w:rFonts w:ascii="Tahoma" w:hAnsi="Tahoma" w:cs="Tahoma"/>
          <w:sz w:val="22"/>
          <w:szCs w:val="22"/>
        </w:rPr>
        <w:t xml:space="preserve"> objednateli smluvní pokutu ve výši 15.000</w:t>
      </w:r>
      <w:r w:rsidR="00AF5D07" w:rsidRPr="00D6749B">
        <w:rPr>
          <w:rFonts w:ascii="Tahoma" w:hAnsi="Tahoma" w:cs="Tahoma"/>
          <w:sz w:val="22"/>
          <w:szCs w:val="22"/>
        </w:rPr>
        <w:t> </w:t>
      </w:r>
      <w:r w:rsidRPr="00D6749B">
        <w:rPr>
          <w:rFonts w:ascii="Tahoma" w:hAnsi="Tahoma" w:cs="Tahoma"/>
          <w:sz w:val="22"/>
          <w:szCs w:val="22"/>
        </w:rPr>
        <w:t>Kč.</w:t>
      </w:r>
    </w:p>
    <w:p w14:paraId="355F3714" w14:textId="7C8D0856" w:rsidR="00AD067D" w:rsidRPr="00080BAF" w:rsidRDefault="00AD067D" w:rsidP="00340916">
      <w:pPr>
        <w:pStyle w:val="OdstavecSmlouvy"/>
        <w:keepLines w:val="0"/>
        <w:numPr>
          <w:ilvl w:val="0"/>
          <w:numId w:val="2"/>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V</w:t>
      </w:r>
      <w:r w:rsidR="00AF5D07" w:rsidRPr="2529B793">
        <w:rPr>
          <w:rFonts w:ascii="Tahoma" w:hAnsi="Tahoma" w:cs="Tahoma"/>
          <w:sz w:val="22"/>
          <w:szCs w:val="22"/>
        </w:rPr>
        <w:t> </w:t>
      </w:r>
      <w:r w:rsidRPr="2529B793">
        <w:rPr>
          <w:rFonts w:ascii="Tahoma" w:hAnsi="Tahoma" w:cs="Tahoma"/>
          <w:sz w:val="22"/>
          <w:szCs w:val="22"/>
        </w:rPr>
        <w:t xml:space="preserve">případě porušení povinnosti dle čl. VI odst. </w:t>
      </w:r>
      <w:r w:rsidR="004C1770" w:rsidRPr="2529B793">
        <w:rPr>
          <w:rFonts w:ascii="Tahoma" w:hAnsi="Tahoma" w:cs="Tahoma"/>
          <w:sz w:val="22"/>
          <w:szCs w:val="22"/>
        </w:rPr>
        <w:t>1</w:t>
      </w:r>
      <w:r w:rsidRPr="2529B793">
        <w:rPr>
          <w:rFonts w:ascii="Tahoma" w:hAnsi="Tahoma" w:cs="Tahoma"/>
          <w:sz w:val="22"/>
          <w:szCs w:val="22"/>
        </w:rPr>
        <w:t xml:space="preserve"> písm. </w:t>
      </w:r>
      <w:r w:rsidRPr="00D6749B">
        <w:rPr>
          <w:rFonts w:ascii="Tahoma" w:hAnsi="Tahoma" w:cs="Tahoma"/>
          <w:sz w:val="22"/>
          <w:szCs w:val="22"/>
        </w:rPr>
        <w:t>h) této smlouvy se zhotovitel zavazuje uhradit objednat</w:t>
      </w:r>
      <w:r w:rsidR="00AF5D07" w:rsidRPr="00D6749B">
        <w:rPr>
          <w:rFonts w:ascii="Tahoma" w:hAnsi="Tahoma" w:cs="Tahoma"/>
          <w:sz w:val="22"/>
          <w:szCs w:val="22"/>
        </w:rPr>
        <w:t>eli smluvní pokutu ve výši 0,01 </w:t>
      </w:r>
      <w:r w:rsidRPr="00D6749B">
        <w:rPr>
          <w:rFonts w:ascii="Tahoma" w:hAnsi="Tahoma" w:cs="Tahoma"/>
          <w:sz w:val="22"/>
          <w:szCs w:val="22"/>
        </w:rPr>
        <w:t>% z</w:t>
      </w:r>
      <w:r w:rsidR="003469FE" w:rsidRPr="00D6749B">
        <w:rPr>
          <w:rFonts w:ascii="Tahoma" w:hAnsi="Tahoma" w:cs="Tahoma"/>
          <w:sz w:val="22"/>
          <w:szCs w:val="22"/>
        </w:rPr>
        <w:t xml:space="preserve"> </w:t>
      </w:r>
      <w:r w:rsidRPr="00D6749B">
        <w:rPr>
          <w:rFonts w:ascii="Tahoma" w:hAnsi="Tahoma" w:cs="Tahoma"/>
          <w:sz w:val="22"/>
          <w:szCs w:val="22"/>
        </w:rPr>
        <w:t xml:space="preserve">ceny </w:t>
      </w:r>
      <w:r w:rsidR="00F9138B" w:rsidRPr="00D6749B">
        <w:rPr>
          <w:rFonts w:ascii="Tahoma" w:hAnsi="Tahoma" w:cs="Tahoma"/>
          <w:sz w:val="22"/>
          <w:szCs w:val="22"/>
        </w:rPr>
        <w:t>DPS</w:t>
      </w:r>
      <w:r w:rsidRPr="00D6749B">
        <w:rPr>
          <w:rFonts w:ascii="Tahoma" w:hAnsi="Tahoma" w:cs="Tahoma"/>
          <w:sz w:val="22"/>
          <w:szCs w:val="22"/>
        </w:rPr>
        <w:t xml:space="preserve"> včetně DPH </w:t>
      </w:r>
      <w:r w:rsidR="002D6C67" w:rsidRPr="00D6749B">
        <w:rPr>
          <w:rFonts w:ascii="Tahoma" w:hAnsi="Tahoma" w:cs="Tahoma"/>
          <w:sz w:val="22"/>
          <w:szCs w:val="22"/>
        </w:rPr>
        <w:t xml:space="preserve">(bez DPH </w:t>
      </w:r>
      <w:r w:rsidR="002D6C67" w:rsidRPr="00D6749B">
        <w:rPr>
          <w:rFonts w:ascii="Tahoma" w:hAnsi="Tahoma" w:cs="Tahoma"/>
          <w:sz w:val="22"/>
          <w:szCs w:val="22"/>
        </w:rPr>
        <w:lastRenderedPageBreak/>
        <w:t>v případě, že zhotovitel není plátce DPH)</w:t>
      </w:r>
      <w:r w:rsidR="3F753418" w:rsidRPr="00D6749B">
        <w:rPr>
          <w:rFonts w:ascii="Tahoma" w:hAnsi="Tahoma" w:cs="Tahoma"/>
          <w:sz w:val="22"/>
          <w:szCs w:val="22"/>
        </w:rPr>
        <w:t xml:space="preserve"> </w:t>
      </w:r>
      <w:r w:rsidR="003469FE" w:rsidRPr="00D6749B">
        <w:rPr>
          <w:rFonts w:ascii="Tahoma" w:hAnsi="Tahoma" w:cs="Tahoma"/>
          <w:sz w:val="22"/>
          <w:szCs w:val="22"/>
        </w:rPr>
        <w:t>dle čl. VII odst. 1 této smlouvy</w:t>
      </w:r>
      <w:r w:rsidR="00B95A7B" w:rsidRPr="00D6749B">
        <w:rPr>
          <w:rFonts w:ascii="Tahoma" w:hAnsi="Tahoma" w:cs="Tahoma"/>
          <w:sz w:val="22"/>
          <w:szCs w:val="22"/>
        </w:rPr>
        <w:t>,</w:t>
      </w:r>
      <w:r w:rsidR="003469FE" w:rsidRPr="00D6749B">
        <w:rPr>
          <w:rFonts w:ascii="Tahoma" w:hAnsi="Tahoma" w:cs="Tahoma"/>
          <w:sz w:val="22"/>
          <w:szCs w:val="22"/>
        </w:rPr>
        <w:t xml:space="preserve"> </w:t>
      </w:r>
      <w:r w:rsidR="00B725B7" w:rsidRPr="00D6749B">
        <w:rPr>
          <w:rFonts w:ascii="Tahoma" w:hAnsi="Tahoma" w:cs="Tahoma"/>
          <w:sz w:val="22"/>
          <w:szCs w:val="22"/>
        </w:rPr>
        <w:t>a</w:t>
      </w:r>
      <w:r w:rsidR="000B41CA" w:rsidRPr="00D6749B">
        <w:rPr>
          <w:rFonts w:ascii="Tahoma" w:hAnsi="Tahoma" w:cs="Tahoma"/>
          <w:sz w:val="22"/>
          <w:szCs w:val="22"/>
        </w:rPr>
        <w:t> </w:t>
      </w:r>
      <w:r w:rsidR="00B725B7" w:rsidRPr="00D6749B">
        <w:rPr>
          <w:rFonts w:ascii="Tahoma" w:hAnsi="Tahoma" w:cs="Tahoma"/>
          <w:sz w:val="22"/>
          <w:szCs w:val="22"/>
        </w:rPr>
        <w:t xml:space="preserve">to </w:t>
      </w:r>
      <w:r w:rsidRPr="2529B793">
        <w:rPr>
          <w:rFonts w:ascii="Tahoma" w:hAnsi="Tahoma" w:cs="Tahoma"/>
          <w:sz w:val="22"/>
          <w:szCs w:val="22"/>
        </w:rPr>
        <w:t>za</w:t>
      </w:r>
      <w:r w:rsidR="00AF5D07" w:rsidRPr="2529B793">
        <w:rPr>
          <w:rFonts w:ascii="Tahoma" w:hAnsi="Tahoma" w:cs="Tahoma"/>
          <w:sz w:val="22"/>
          <w:szCs w:val="22"/>
        </w:rPr>
        <w:t> </w:t>
      </w:r>
      <w:r w:rsidRPr="2529B793">
        <w:rPr>
          <w:rFonts w:ascii="Tahoma" w:hAnsi="Tahoma" w:cs="Tahoma"/>
          <w:sz w:val="22"/>
          <w:szCs w:val="22"/>
        </w:rPr>
        <w:t>každý i započatý den prodlení u každého objednatelem zaslaného požadavku na</w:t>
      </w:r>
      <w:r w:rsidR="000B41CA" w:rsidRPr="2529B793">
        <w:rPr>
          <w:rFonts w:ascii="Tahoma" w:hAnsi="Tahoma" w:cs="Tahoma"/>
          <w:sz w:val="22"/>
          <w:szCs w:val="22"/>
        </w:rPr>
        <w:t> </w:t>
      </w:r>
      <w:r w:rsidRPr="2529B793">
        <w:rPr>
          <w:rFonts w:ascii="Tahoma" w:hAnsi="Tahoma" w:cs="Tahoma"/>
          <w:sz w:val="22"/>
          <w:szCs w:val="22"/>
        </w:rPr>
        <w:t xml:space="preserve">poskytnutí </w:t>
      </w:r>
      <w:r w:rsidR="00F9138B" w:rsidRPr="2529B793">
        <w:rPr>
          <w:rFonts w:ascii="Tahoma" w:hAnsi="Tahoma" w:cs="Tahoma"/>
          <w:sz w:val="22"/>
          <w:szCs w:val="22"/>
        </w:rPr>
        <w:t>vysvětlení</w:t>
      </w:r>
      <w:r w:rsidRPr="2529B793">
        <w:rPr>
          <w:rFonts w:ascii="Tahoma" w:hAnsi="Tahoma" w:cs="Tahoma"/>
          <w:sz w:val="22"/>
          <w:szCs w:val="22"/>
        </w:rPr>
        <w:t>.</w:t>
      </w:r>
    </w:p>
    <w:p w14:paraId="20D0DB3A" w14:textId="77777777" w:rsidR="00A54991" w:rsidRPr="00080BAF" w:rsidRDefault="00A54991"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0776F533" w14:textId="77777777" w:rsidR="00A54991" w:rsidRPr="00080BAF" w:rsidRDefault="00A54991"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Pro případ prodlení se zaplacením ceny za dílo sjednávají smluvní strany úrok z prodlení ve výši stanovené občanskoprávními předpisy.</w:t>
      </w:r>
    </w:p>
    <w:p w14:paraId="79A950AF" w14:textId="77777777" w:rsidR="00A54991" w:rsidRPr="00080BAF" w:rsidRDefault="00A54991"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6F893B63" w14:textId="77777777" w:rsidR="001E2378" w:rsidRPr="00080BAF" w:rsidRDefault="00A54991" w:rsidP="00340916">
      <w:pPr>
        <w:pStyle w:val="OdstavecSmlouvy"/>
        <w:keepLines w:val="0"/>
        <w:numPr>
          <w:ilvl w:val="0"/>
          <w:numId w:val="2"/>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Smluvní pokuty se nezapočítávají na náhradu případně vzniklé škody, kterou lze vymáhat samostatně v </w:t>
      </w:r>
      <w:r w:rsidR="001B3FF5" w:rsidRPr="2529B793">
        <w:rPr>
          <w:rFonts w:ascii="Tahoma" w:hAnsi="Tahoma" w:cs="Tahoma"/>
          <w:sz w:val="22"/>
          <w:szCs w:val="22"/>
        </w:rPr>
        <w:t>plné výši vedle smluvní pokuty.</w:t>
      </w:r>
    </w:p>
    <w:p w14:paraId="7EB841DE" w14:textId="47DD168C"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w:t>
      </w:r>
      <w:r w:rsidR="008340FC">
        <w:rPr>
          <w:rFonts w:ascii="Tahoma" w:hAnsi="Tahoma" w:cs="Tahoma"/>
          <w:sz w:val="22"/>
          <w:szCs w:val="22"/>
        </w:rPr>
        <w:t xml:space="preserve"> činnosti</w:t>
      </w:r>
      <w:r w:rsidR="00E000AA" w:rsidRPr="001B3FF5">
        <w:rPr>
          <w:rFonts w:ascii="Tahoma" w:hAnsi="Tahoma" w:cs="Tahoma"/>
          <w:sz w:val="22"/>
          <w:szCs w:val="22"/>
        </w:rPr>
        <w:t xml:space="preserv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dozoru</w:t>
      </w:r>
      <w:r w:rsidR="00093ABB">
        <w:rPr>
          <w:rFonts w:ascii="Tahoma" w:hAnsi="Tahoma" w:cs="Tahoma"/>
          <w:sz w:val="22"/>
          <w:szCs w:val="22"/>
        </w:rPr>
        <w:t xml:space="preserve"> projektanta</w:t>
      </w:r>
    </w:p>
    <w:p w14:paraId="7DC3DA0E"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5D914764" w14:textId="77777777" w:rsidR="00A54991" w:rsidRPr="00080BAF" w:rsidRDefault="001349ED"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w:t>
      </w:r>
      <w:r w:rsidR="0051496C">
        <w:rPr>
          <w:rFonts w:ascii="Tahoma" w:hAnsi="Tahoma" w:cs="Tahoma"/>
          <w:sz w:val="22"/>
          <w:szCs w:val="22"/>
        </w:rPr>
        <w:t xml:space="preserve">a </w:t>
      </w:r>
      <w:r w:rsidR="00A54991" w:rsidRPr="00080BAF">
        <w:rPr>
          <w:rFonts w:ascii="Tahoma" w:hAnsi="Tahoma" w:cs="Tahoma"/>
          <w:sz w:val="22"/>
          <w:szCs w:val="22"/>
        </w:rPr>
        <w:t>na jeho účet vykonávat:</w:t>
      </w:r>
    </w:p>
    <w:p w14:paraId="296CAE5B" w14:textId="53D22458" w:rsidR="00A54991" w:rsidRPr="00080BAF" w:rsidRDefault="00A54991" w:rsidP="00AA2B28">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inženýrskou činnost pro stavbu za</w:t>
      </w:r>
      <w:r w:rsidR="00AF5D07">
        <w:rPr>
          <w:rFonts w:ascii="Tahoma" w:hAnsi="Tahoma" w:cs="Tahoma"/>
          <w:sz w:val="22"/>
          <w:szCs w:val="22"/>
        </w:rPr>
        <w:t> </w:t>
      </w:r>
      <w:r w:rsidRPr="00080BAF">
        <w:rPr>
          <w:rFonts w:ascii="Tahoma" w:hAnsi="Tahoma" w:cs="Tahoma"/>
          <w:sz w:val="22"/>
          <w:szCs w:val="22"/>
        </w:rPr>
        <w:t>účelem obstarání pravomocných rozhodnutí</w:t>
      </w:r>
      <w:r w:rsidR="00AF5D07">
        <w:rPr>
          <w:rFonts w:ascii="Tahoma" w:hAnsi="Tahoma" w:cs="Tahoma"/>
          <w:sz w:val="22"/>
          <w:szCs w:val="22"/>
        </w:rPr>
        <w:t>, na </w:t>
      </w:r>
      <w:proofErr w:type="gramStart"/>
      <w:r w:rsidRPr="00080BAF">
        <w:rPr>
          <w:rFonts w:ascii="Tahoma" w:hAnsi="Tahoma" w:cs="Tahoma"/>
          <w:sz w:val="22"/>
          <w:szCs w:val="22"/>
        </w:rPr>
        <w:t>základě</w:t>
      </w:r>
      <w:proofErr w:type="gramEnd"/>
      <w:r w:rsidRPr="00080BAF">
        <w:rPr>
          <w:rFonts w:ascii="Tahoma" w:hAnsi="Tahoma" w:cs="Tahoma"/>
          <w:sz w:val="22"/>
          <w:szCs w:val="22"/>
        </w:rPr>
        <w:t xml:space="preserve"> kterých bude možno stavbu umístit a</w:t>
      </w:r>
      <w:r w:rsidR="00F8502F">
        <w:rPr>
          <w:rFonts w:ascii="Tahoma" w:hAnsi="Tahoma" w:cs="Tahoma"/>
          <w:sz w:val="22"/>
          <w:szCs w:val="22"/>
        </w:rPr>
        <w:t> </w:t>
      </w:r>
      <w:r w:rsidRPr="00080BAF">
        <w:rPr>
          <w:rFonts w:ascii="Tahoma" w:hAnsi="Tahoma" w:cs="Tahoma"/>
          <w:sz w:val="22"/>
          <w:szCs w:val="22"/>
        </w:rPr>
        <w:t>provést</w:t>
      </w:r>
      <w:r w:rsidR="0043544A">
        <w:rPr>
          <w:rFonts w:ascii="Tahoma" w:hAnsi="Tahoma" w:cs="Tahoma"/>
          <w:sz w:val="22"/>
          <w:szCs w:val="22"/>
        </w:rPr>
        <w:t>, a to včetně vložení projektové dokumentace</w:t>
      </w:r>
      <w:r w:rsidR="006F7E30">
        <w:rPr>
          <w:rFonts w:ascii="Tahoma" w:hAnsi="Tahoma" w:cs="Tahoma"/>
          <w:sz w:val="22"/>
          <w:szCs w:val="22"/>
        </w:rPr>
        <w:t xml:space="preserve"> do evidence elektronických doku</w:t>
      </w:r>
      <w:r w:rsidR="00781C14">
        <w:rPr>
          <w:rFonts w:ascii="Tahoma" w:hAnsi="Tahoma" w:cs="Tahoma"/>
          <w:sz w:val="22"/>
          <w:szCs w:val="22"/>
        </w:rPr>
        <w:t>me</w:t>
      </w:r>
      <w:r w:rsidR="006F7E30">
        <w:rPr>
          <w:rFonts w:ascii="Tahoma" w:hAnsi="Tahoma" w:cs="Tahoma"/>
          <w:sz w:val="22"/>
          <w:szCs w:val="22"/>
        </w:rPr>
        <w:t>ntací dle § 172 odst. 4 stavebního zákona</w:t>
      </w:r>
      <w:r w:rsidR="00137494">
        <w:rPr>
          <w:rFonts w:ascii="Tahoma" w:hAnsi="Tahoma" w:cs="Tahoma"/>
          <w:sz w:val="22"/>
          <w:szCs w:val="22"/>
        </w:rPr>
        <w:t xml:space="preserve"> a s tím související komunikace za příkazce jako stavebníka prostřednictvím portálu stavebníka </w:t>
      </w:r>
      <w:r w:rsidR="00A63F0B">
        <w:rPr>
          <w:rFonts w:ascii="Tahoma" w:hAnsi="Tahoma" w:cs="Tahoma"/>
          <w:sz w:val="22"/>
          <w:szCs w:val="22"/>
        </w:rPr>
        <w:t>ve smyslu § 268 odst. 1 stavebního zákona</w:t>
      </w:r>
      <w:r w:rsidRPr="00080BAF">
        <w:rPr>
          <w:rFonts w:ascii="Tahoma" w:hAnsi="Tahoma" w:cs="Tahoma"/>
          <w:sz w:val="22"/>
          <w:szCs w:val="22"/>
        </w:rPr>
        <w:t xml:space="preserve"> (dále jen „inženýrská činnost“). </w:t>
      </w:r>
      <w:r w:rsidRPr="00080BAF">
        <w:rPr>
          <w:rFonts w:ascii="Tahoma" w:hAnsi="Tahoma" w:cs="Tahoma"/>
          <w:color w:val="000000"/>
          <w:sz w:val="22"/>
          <w:szCs w:val="22"/>
        </w:rPr>
        <w:t>Inženýrská činnost je specifikována v odst.</w:t>
      </w:r>
      <w:r w:rsidR="00F8502F">
        <w:rPr>
          <w:rFonts w:ascii="Tahoma" w:hAnsi="Tahoma" w:cs="Tahoma"/>
          <w:color w:val="000000"/>
          <w:sz w:val="22"/>
          <w:szCs w:val="22"/>
        </w:rPr>
        <w:t> </w:t>
      </w:r>
      <w:r w:rsidRPr="00080BAF">
        <w:rPr>
          <w:rFonts w:ascii="Tahoma" w:hAnsi="Tahoma" w:cs="Tahoma"/>
          <w:color w:val="000000"/>
          <w:sz w:val="22"/>
          <w:szCs w:val="22"/>
        </w:rPr>
        <w:t>2 tohoto článku smlouvy</w:t>
      </w:r>
      <w:r w:rsidR="00AF5D07">
        <w:rPr>
          <w:rFonts w:ascii="Tahoma" w:hAnsi="Tahoma" w:cs="Tahoma"/>
          <w:sz w:val="22"/>
          <w:szCs w:val="22"/>
        </w:rPr>
        <w:t>,</w:t>
      </w:r>
    </w:p>
    <w:p w14:paraId="4969A988" w14:textId="1F2AA996" w:rsidR="00E000AA" w:rsidRPr="00080BAF" w:rsidRDefault="004927F9" w:rsidP="00AA2B28">
      <w:pPr>
        <w:pStyle w:val="OdstavecSmlouvy"/>
        <w:keepLines w:val="0"/>
        <w:widowControl w:val="0"/>
        <w:numPr>
          <w:ilvl w:val="0"/>
          <w:numId w:val="16"/>
        </w:numPr>
        <w:tabs>
          <w:tab w:val="clear" w:pos="360"/>
          <w:tab w:val="clear" w:pos="426"/>
          <w:tab w:val="clear" w:pos="1701"/>
          <w:tab w:val="left" w:pos="720"/>
        </w:tabs>
        <w:spacing w:before="120" w:after="0"/>
        <w:ind w:left="714" w:hanging="357"/>
        <w:rPr>
          <w:rFonts w:ascii="Tahoma" w:hAnsi="Tahoma" w:cs="Tahoma"/>
          <w:sz w:val="22"/>
          <w:szCs w:val="22"/>
        </w:rPr>
      </w:pPr>
      <w:r>
        <w:rPr>
          <w:rFonts w:ascii="Tahoma" w:hAnsi="Tahoma" w:cs="Tahoma"/>
          <w:sz w:val="22"/>
          <w:szCs w:val="22"/>
        </w:rPr>
        <w:t xml:space="preserve">činnost </w:t>
      </w:r>
      <w:r w:rsidR="00E000AA" w:rsidRPr="00080BAF">
        <w:rPr>
          <w:rFonts w:ascii="Tahoma" w:hAnsi="Tahoma" w:cs="Tahoma"/>
          <w:sz w:val="22"/>
          <w:szCs w:val="22"/>
        </w:rPr>
        <w:t>koordinátora bezpečnosti a ochrany zdraví při práci na staveništi po celou dob</w:t>
      </w:r>
      <w:r w:rsidR="00AF5D07">
        <w:rPr>
          <w:rFonts w:ascii="Tahoma" w:hAnsi="Tahoma" w:cs="Tahoma"/>
          <w:sz w:val="22"/>
          <w:szCs w:val="22"/>
        </w:rPr>
        <w:t>u přípravy stavby dle zákona č. </w:t>
      </w:r>
      <w:r w:rsidR="00E000AA" w:rsidRPr="00080BAF">
        <w:rPr>
          <w:rFonts w:ascii="Tahoma" w:hAnsi="Tahoma" w:cs="Tahoma"/>
          <w:sz w:val="22"/>
          <w:szCs w:val="22"/>
        </w:rPr>
        <w:t>309/2006</w:t>
      </w:r>
      <w:r w:rsidR="00AF5D07">
        <w:rPr>
          <w:rFonts w:ascii="Tahoma" w:hAnsi="Tahoma" w:cs="Tahoma"/>
          <w:sz w:val="22"/>
          <w:szCs w:val="22"/>
        </w:rPr>
        <w:t> </w:t>
      </w:r>
      <w:r w:rsidR="00E000AA" w:rsidRPr="00080BAF">
        <w:rPr>
          <w:rFonts w:ascii="Tahoma" w:hAnsi="Tahoma" w:cs="Tahoma"/>
          <w:sz w:val="22"/>
          <w:szCs w:val="22"/>
        </w:rPr>
        <w:t>Sb</w:t>
      </w:r>
      <w:r w:rsidR="00E000AA" w:rsidRPr="000C2ACB">
        <w:rPr>
          <w:rFonts w:ascii="Tahoma" w:hAnsi="Tahoma" w:cs="Tahoma"/>
          <w:sz w:val="22"/>
          <w:szCs w:val="22"/>
        </w:rPr>
        <w:t>.</w:t>
      </w:r>
      <w:r w:rsidR="00AB4978" w:rsidRPr="000C2ACB">
        <w:rPr>
          <w:rFonts w:ascii="Tahoma" w:hAnsi="Tahoma" w:cs="Tahoma"/>
          <w:sz w:val="22"/>
          <w:szCs w:val="22"/>
        </w:rPr>
        <w:t xml:space="preserve">, a </w:t>
      </w:r>
      <w:r w:rsidR="00CB7E9D" w:rsidRPr="000C2ACB">
        <w:rPr>
          <w:rFonts w:ascii="Tahoma" w:hAnsi="Tahoma" w:cs="Tahoma"/>
          <w:sz w:val="22"/>
          <w:szCs w:val="22"/>
        </w:rPr>
        <w:t xml:space="preserve">to i přesto, že u této stavby </w:t>
      </w:r>
      <w:r w:rsidR="004A06E8" w:rsidRPr="000C2ACB">
        <w:rPr>
          <w:rFonts w:ascii="Tahoma" w:hAnsi="Tahoma" w:cs="Tahoma"/>
          <w:sz w:val="22"/>
          <w:szCs w:val="22"/>
        </w:rPr>
        <w:t xml:space="preserve">není určení </w:t>
      </w:r>
      <w:r w:rsidR="00CB7E9D" w:rsidRPr="000C2ACB">
        <w:rPr>
          <w:rFonts w:ascii="Tahoma" w:hAnsi="Tahoma" w:cs="Tahoma"/>
          <w:sz w:val="22"/>
          <w:szCs w:val="22"/>
        </w:rPr>
        <w:t>koordinátor</w:t>
      </w:r>
      <w:r w:rsidR="004A06E8" w:rsidRPr="000C2ACB">
        <w:rPr>
          <w:rFonts w:ascii="Tahoma" w:hAnsi="Tahoma" w:cs="Tahoma"/>
          <w:sz w:val="22"/>
          <w:szCs w:val="22"/>
        </w:rPr>
        <w:t>a</w:t>
      </w:r>
      <w:r w:rsidR="00CB7E9D" w:rsidRPr="000C2ACB">
        <w:rPr>
          <w:rFonts w:ascii="Tahoma" w:hAnsi="Tahoma" w:cs="Tahoma"/>
          <w:sz w:val="22"/>
          <w:szCs w:val="22"/>
        </w:rPr>
        <w:t xml:space="preserve"> bezpečnosti a ochrany zdraví při práci na staveništi zákon</w:t>
      </w:r>
      <w:r w:rsidR="004A06E8" w:rsidRPr="000C2ACB">
        <w:rPr>
          <w:rFonts w:ascii="Tahoma" w:hAnsi="Tahoma" w:cs="Tahoma"/>
          <w:sz w:val="22"/>
          <w:szCs w:val="22"/>
        </w:rPr>
        <w:t>em</w:t>
      </w:r>
      <w:r w:rsidR="00CB7E9D" w:rsidRPr="000C2ACB">
        <w:rPr>
          <w:rFonts w:ascii="Tahoma" w:hAnsi="Tahoma" w:cs="Tahoma"/>
          <w:sz w:val="22"/>
          <w:szCs w:val="22"/>
        </w:rPr>
        <w:t xml:space="preserve"> </w:t>
      </w:r>
      <w:r w:rsidR="004A06E8" w:rsidRPr="000C2ACB">
        <w:rPr>
          <w:rFonts w:ascii="Tahoma" w:hAnsi="Tahoma" w:cs="Tahoma"/>
          <w:sz w:val="22"/>
          <w:szCs w:val="22"/>
        </w:rPr>
        <w:t>požadováno</w:t>
      </w:r>
      <w:r w:rsidR="00E000AA" w:rsidRPr="000C2ACB">
        <w:rPr>
          <w:rFonts w:ascii="Tahoma" w:hAnsi="Tahoma" w:cs="Tahoma"/>
          <w:sz w:val="22"/>
          <w:szCs w:val="22"/>
        </w:rPr>
        <w:t xml:space="preserve">. </w:t>
      </w:r>
      <w:r w:rsidR="00E000AA" w:rsidRPr="00080BAF">
        <w:rPr>
          <w:rFonts w:ascii="Tahoma" w:hAnsi="Tahoma" w:cs="Tahoma"/>
          <w:sz w:val="22"/>
          <w:szCs w:val="22"/>
        </w:rPr>
        <w:t xml:space="preserve">Výkon </w:t>
      </w:r>
      <w:r>
        <w:rPr>
          <w:rFonts w:ascii="Tahoma" w:hAnsi="Tahoma" w:cs="Tahoma"/>
          <w:sz w:val="22"/>
          <w:szCs w:val="22"/>
        </w:rPr>
        <w:t xml:space="preserve">činnosti </w:t>
      </w:r>
      <w:r w:rsidR="00E000AA" w:rsidRPr="00080BAF">
        <w:rPr>
          <w:rFonts w:ascii="Tahoma" w:hAnsi="Tahoma" w:cs="Tahoma"/>
          <w:sz w:val="22"/>
          <w:szCs w:val="22"/>
        </w:rPr>
        <w:t>koordinátora bezpečnosti a ochrany zdraví při práci na</w:t>
      </w:r>
      <w:r w:rsidR="00AF5D07">
        <w:rPr>
          <w:rFonts w:ascii="Tahoma" w:hAnsi="Tahoma" w:cs="Tahoma"/>
          <w:sz w:val="22"/>
          <w:szCs w:val="22"/>
        </w:rPr>
        <w:t> </w:t>
      </w:r>
      <w:r w:rsidR="00E000AA" w:rsidRPr="00080BAF">
        <w:rPr>
          <w:rFonts w:ascii="Tahoma" w:hAnsi="Tahoma" w:cs="Tahoma"/>
          <w:sz w:val="22"/>
          <w:szCs w:val="22"/>
        </w:rPr>
        <w:t xml:space="preserve">staveništi po dobu přípravy stavby je </w:t>
      </w:r>
      <w:r w:rsidR="00E000AA" w:rsidRPr="00080BAF">
        <w:rPr>
          <w:rFonts w:ascii="Tahoma" w:hAnsi="Tahoma" w:cs="Tahoma"/>
          <w:color w:val="000000"/>
          <w:sz w:val="22"/>
          <w:szCs w:val="22"/>
        </w:rPr>
        <w:t>specifikován v odst. 3 tohoto článku smlouvy</w:t>
      </w:r>
      <w:r w:rsidR="00E000AA" w:rsidRPr="00080BAF">
        <w:rPr>
          <w:rFonts w:ascii="Tahoma" w:hAnsi="Tahoma" w:cs="Tahoma"/>
          <w:sz w:val="22"/>
          <w:szCs w:val="22"/>
        </w:rPr>
        <w:t>,</w:t>
      </w:r>
    </w:p>
    <w:p w14:paraId="03E32EFF" w14:textId="3CDE8CBA" w:rsidR="63D92D34" w:rsidRPr="000C2ACB" w:rsidRDefault="00A54991" w:rsidP="000C2ACB">
      <w:pPr>
        <w:pStyle w:val="OdstavecSmlouvy"/>
        <w:keepLines w:val="0"/>
        <w:widowControl w:val="0"/>
        <w:numPr>
          <w:ilvl w:val="0"/>
          <w:numId w:val="16"/>
        </w:numPr>
        <w:tabs>
          <w:tab w:val="clear" w:pos="360"/>
          <w:tab w:val="clear" w:pos="426"/>
          <w:tab w:val="clear" w:pos="1701"/>
          <w:tab w:val="left" w:pos="720"/>
        </w:tabs>
        <w:spacing w:before="120" w:after="0"/>
        <w:ind w:left="714" w:hanging="357"/>
        <w:rPr>
          <w:rFonts w:ascii="Tahoma" w:hAnsi="Tahoma" w:cs="Tahoma"/>
          <w:sz w:val="22"/>
          <w:szCs w:val="22"/>
        </w:rPr>
      </w:pPr>
      <w:r w:rsidRPr="2529B793">
        <w:rPr>
          <w:rFonts w:ascii="Tahoma" w:hAnsi="Tahoma" w:cs="Tahoma"/>
          <w:sz w:val="22"/>
          <w:szCs w:val="22"/>
        </w:rPr>
        <w:t>zabezpečit výkon dozoru</w:t>
      </w:r>
      <w:r w:rsidR="00093ABB">
        <w:rPr>
          <w:rFonts w:ascii="Tahoma" w:hAnsi="Tahoma" w:cs="Tahoma"/>
          <w:sz w:val="22"/>
          <w:szCs w:val="22"/>
        </w:rPr>
        <w:t xml:space="preserve"> projektanta</w:t>
      </w:r>
      <w:r w:rsidRPr="2529B793">
        <w:rPr>
          <w:rFonts w:ascii="Tahoma" w:hAnsi="Tahoma" w:cs="Tahoma"/>
          <w:sz w:val="22"/>
          <w:szCs w:val="22"/>
        </w:rPr>
        <w:t xml:space="preserve"> </w:t>
      </w:r>
      <w:r w:rsidR="00AA6C95">
        <w:rPr>
          <w:rFonts w:ascii="Tahoma" w:hAnsi="Tahoma" w:cs="Tahoma"/>
          <w:sz w:val="22"/>
          <w:szCs w:val="22"/>
        </w:rPr>
        <w:t>ve smyslu § 14</w:t>
      </w:r>
      <w:r w:rsidR="00980A2E">
        <w:rPr>
          <w:rFonts w:ascii="Tahoma" w:hAnsi="Tahoma" w:cs="Tahoma"/>
          <w:sz w:val="22"/>
          <w:szCs w:val="22"/>
        </w:rPr>
        <w:t xml:space="preserve"> písm. h) stavebního zákona </w:t>
      </w:r>
      <w:r w:rsidRPr="2529B793">
        <w:rPr>
          <w:rFonts w:ascii="Tahoma" w:hAnsi="Tahoma" w:cs="Tahoma"/>
          <w:sz w:val="22"/>
          <w:szCs w:val="22"/>
        </w:rPr>
        <w:t>po celou dobu realizace stavby (dále jen „dozor</w:t>
      </w:r>
      <w:r w:rsidR="00093ABB">
        <w:rPr>
          <w:rFonts w:ascii="Tahoma" w:hAnsi="Tahoma" w:cs="Tahoma"/>
          <w:sz w:val="22"/>
          <w:szCs w:val="22"/>
        </w:rPr>
        <w:t xml:space="preserve"> projektanta</w:t>
      </w:r>
      <w:r w:rsidRPr="2529B793">
        <w:rPr>
          <w:rFonts w:ascii="Tahoma" w:hAnsi="Tahoma" w:cs="Tahoma"/>
          <w:sz w:val="22"/>
          <w:szCs w:val="22"/>
        </w:rPr>
        <w:t xml:space="preserve">“). </w:t>
      </w:r>
      <w:r w:rsidR="00093ABB">
        <w:rPr>
          <w:rFonts w:ascii="Tahoma" w:hAnsi="Tahoma" w:cs="Tahoma"/>
          <w:sz w:val="22"/>
          <w:szCs w:val="22"/>
        </w:rPr>
        <w:t>D</w:t>
      </w:r>
      <w:r w:rsidRPr="2529B793">
        <w:rPr>
          <w:rFonts w:ascii="Tahoma" w:hAnsi="Tahoma" w:cs="Tahoma"/>
          <w:sz w:val="22"/>
          <w:szCs w:val="22"/>
        </w:rPr>
        <w:t>ozor</w:t>
      </w:r>
      <w:r w:rsidR="00093ABB">
        <w:rPr>
          <w:rFonts w:ascii="Tahoma" w:hAnsi="Tahoma" w:cs="Tahoma"/>
          <w:sz w:val="22"/>
          <w:szCs w:val="22"/>
        </w:rPr>
        <w:t xml:space="preserve"> projektanta</w:t>
      </w:r>
      <w:r w:rsidRPr="2529B793">
        <w:rPr>
          <w:rFonts w:ascii="Tahoma" w:hAnsi="Tahoma" w:cs="Tahoma"/>
          <w:color w:val="000000" w:themeColor="text1"/>
          <w:sz w:val="22"/>
          <w:szCs w:val="22"/>
        </w:rPr>
        <w:t xml:space="preserve"> je specifikován v odst. </w:t>
      </w:r>
      <w:r w:rsidR="00BE3476" w:rsidRPr="2529B793">
        <w:rPr>
          <w:rFonts w:ascii="Tahoma" w:hAnsi="Tahoma" w:cs="Tahoma"/>
          <w:color w:val="000000" w:themeColor="text1"/>
          <w:sz w:val="22"/>
          <w:szCs w:val="22"/>
        </w:rPr>
        <w:t>4</w:t>
      </w:r>
      <w:r w:rsidRPr="2529B793">
        <w:rPr>
          <w:rFonts w:ascii="Tahoma" w:hAnsi="Tahoma" w:cs="Tahoma"/>
          <w:color w:val="000000" w:themeColor="text1"/>
          <w:sz w:val="22"/>
          <w:szCs w:val="22"/>
        </w:rPr>
        <w:t xml:space="preserve"> tohoto článku smlouvy</w:t>
      </w:r>
      <w:r w:rsidRPr="2529B793">
        <w:rPr>
          <w:rFonts w:ascii="Tahoma" w:hAnsi="Tahoma" w:cs="Tahoma"/>
          <w:sz w:val="22"/>
          <w:szCs w:val="22"/>
        </w:rPr>
        <w:t>.</w:t>
      </w:r>
    </w:p>
    <w:p w14:paraId="785040BE" w14:textId="77777777" w:rsidR="00A54991" w:rsidRPr="00080BAF" w:rsidRDefault="00A54991"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inženýrské činnosti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na základě udělené plné moci zajistí:</w:t>
      </w:r>
    </w:p>
    <w:p w14:paraId="39D0BD59" w14:textId="77777777" w:rsidR="004B060F" w:rsidRPr="00547BC0" w:rsidRDefault="004B060F" w:rsidP="00AA2B28">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547BC0">
        <w:rPr>
          <w:rFonts w:ascii="Tahoma" w:hAnsi="Tahoma" w:cs="Tahoma"/>
          <w:sz w:val="22"/>
          <w:szCs w:val="22"/>
        </w:rPr>
        <w:t>zpracování a podání žádosti o odstranění staveb v souladu se stavebním zákonem,</w:t>
      </w:r>
    </w:p>
    <w:p w14:paraId="17FCD0C8" w14:textId="3FC9193D" w:rsidR="00501480" w:rsidRDefault="00A54991" w:rsidP="00AA2B28">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 xml:space="preserve">zpracování </w:t>
      </w:r>
      <w:r w:rsidR="004B060F">
        <w:rPr>
          <w:rFonts w:ascii="Tahoma" w:hAnsi="Tahoma" w:cs="Tahoma"/>
          <w:sz w:val="22"/>
          <w:szCs w:val="22"/>
        </w:rPr>
        <w:t xml:space="preserve">a podání </w:t>
      </w:r>
      <w:r w:rsidR="00864018">
        <w:rPr>
          <w:rFonts w:ascii="Tahoma" w:hAnsi="Tahoma" w:cs="Tahoma"/>
          <w:sz w:val="22"/>
          <w:szCs w:val="22"/>
        </w:rPr>
        <w:t xml:space="preserve">veškerých </w:t>
      </w:r>
      <w:r w:rsidRPr="00080BAF">
        <w:rPr>
          <w:rFonts w:ascii="Tahoma" w:hAnsi="Tahoma" w:cs="Tahoma"/>
          <w:sz w:val="22"/>
          <w:szCs w:val="22"/>
        </w:rPr>
        <w:t>žádost</w:t>
      </w:r>
      <w:r w:rsidR="00864018">
        <w:rPr>
          <w:rFonts w:ascii="Tahoma" w:hAnsi="Tahoma" w:cs="Tahoma"/>
          <w:sz w:val="22"/>
          <w:szCs w:val="22"/>
        </w:rPr>
        <w:t>í</w:t>
      </w:r>
      <w:r w:rsidRPr="00080BAF">
        <w:rPr>
          <w:rFonts w:ascii="Tahoma" w:hAnsi="Tahoma" w:cs="Tahoma"/>
          <w:sz w:val="22"/>
          <w:szCs w:val="22"/>
        </w:rPr>
        <w:t xml:space="preserve"> o vydání </w:t>
      </w:r>
      <w:r w:rsidR="00864018">
        <w:rPr>
          <w:rFonts w:ascii="Tahoma" w:hAnsi="Tahoma" w:cs="Tahoma"/>
          <w:sz w:val="22"/>
          <w:szCs w:val="22"/>
        </w:rPr>
        <w:t xml:space="preserve">příslušných </w:t>
      </w:r>
      <w:r w:rsidR="006076BC">
        <w:rPr>
          <w:rFonts w:ascii="Tahoma" w:hAnsi="Tahoma" w:cs="Tahoma"/>
          <w:sz w:val="22"/>
          <w:szCs w:val="22"/>
        </w:rPr>
        <w:t>rozhodnutí</w:t>
      </w:r>
      <w:r w:rsidR="00864018">
        <w:rPr>
          <w:rFonts w:ascii="Tahoma" w:hAnsi="Tahoma" w:cs="Tahoma"/>
          <w:sz w:val="22"/>
          <w:szCs w:val="22"/>
        </w:rPr>
        <w:t>,</w:t>
      </w:r>
      <w:r w:rsidR="00501480">
        <w:rPr>
          <w:rFonts w:ascii="Tahoma" w:hAnsi="Tahoma" w:cs="Tahoma"/>
          <w:sz w:val="22"/>
          <w:szCs w:val="22"/>
        </w:rPr>
        <w:t xml:space="preserve"> na</w:t>
      </w:r>
      <w:r w:rsidR="000B41CA">
        <w:rPr>
          <w:rFonts w:ascii="Tahoma" w:hAnsi="Tahoma" w:cs="Tahoma"/>
          <w:sz w:val="22"/>
          <w:szCs w:val="22"/>
        </w:rPr>
        <w:t> </w:t>
      </w:r>
      <w:proofErr w:type="gramStart"/>
      <w:r w:rsidR="00864018">
        <w:rPr>
          <w:rFonts w:ascii="Tahoma" w:hAnsi="Tahoma" w:cs="Tahoma"/>
          <w:sz w:val="22"/>
          <w:szCs w:val="22"/>
        </w:rPr>
        <w:t>základě</w:t>
      </w:r>
      <w:proofErr w:type="gramEnd"/>
      <w:r w:rsidR="00864018">
        <w:rPr>
          <w:rFonts w:ascii="Tahoma" w:hAnsi="Tahoma" w:cs="Tahoma"/>
          <w:sz w:val="22"/>
          <w:szCs w:val="22"/>
        </w:rPr>
        <w:t xml:space="preserve"> kterých </w:t>
      </w:r>
      <w:r w:rsidR="00864018" w:rsidRPr="00080BAF">
        <w:rPr>
          <w:rFonts w:ascii="Tahoma" w:hAnsi="Tahoma" w:cs="Tahoma"/>
          <w:sz w:val="22"/>
          <w:szCs w:val="22"/>
        </w:rPr>
        <w:t>bude možno stavbu</w:t>
      </w:r>
      <w:r w:rsidR="00864018">
        <w:rPr>
          <w:rFonts w:ascii="Tahoma" w:hAnsi="Tahoma" w:cs="Tahoma"/>
          <w:sz w:val="22"/>
          <w:szCs w:val="22"/>
        </w:rPr>
        <w:t xml:space="preserve"> </w:t>
      </w:r>
      <w:bookmarkStart w:id="15" w:name="_Hlk42522875"/>
      <w:r w:rsidR="00864018">
        <w:rPr>
          <w:rFonts w:ascii="Tahoma" w:hAnsi="Tahoma" w:cs="Tahoma"/>
          <w:sz w:val="22"/>
          <w:szCs w:val="22"/>
        </w:rPr>
        <w:t xml:space="preserve">v souladu se stavebním zákonem </w:t>
      </w:r>
      <w:bookmarkEnd w:id="15"/>
      <w:r w:rsidR="00864018">
        <w:rPr>
          <w:rFonts w:ascii="Tahoma" w:hAnsi="Tahoma" w:cs="Tahoma"/>
          <w:sz w:val="22"/>
          <w:szCs w:val="22"/>
        </w:rPr>
        <w:t>a jeho prováděcími právními předpisy</w:t>
      </w:r>
      <w:r w:rsidR="00864018" w:rsidRPr="00080BAF">
        <w:rPr>
          <w:rFonts w:ascii="Tahoma" w:hAnsi="Tahoma" w:cs="Tahoma"/>
          <w:sz w:val="22"/>
          <w:szCs w:val="22"/>
        </w:rPr>
        <w:t xml:space="preserve"> </w:t>
      </w:r>
      <w:r w:rsidR="002F5DBA">
        <w:rPr>
          <w:rFonts w:ascii="Tahoma" w:hAnsi="Tahoma" w:cs="Tahoma"/>
          <w:sz w:val="22"/>
          <w:szCs w:val="22"/>
        </w:rPr>
        <w:t>demolovat a</w:t>
      </w:r>
      <w:r w:rsidR="00864018" w:rsidRPr="00080BAF">
        <w:rPr>
          <w:rFonts w:ascii="Tahoma" w:hAnsi="Tahoma" w:cs="Tahoma"/>
          <w:sz w:val="22"/>
          <w:szCs w:val="22"/>
        </w:rPr>
        <w:t xml:space="preserve"> provést</w:t>
      </w:r>
      <w:r w:rsidR="00864018" w:rsidRPr="00864018">
        <w:rPr>
          <w:rFonts w:ascii="Tahoma" w:hAnsi="Tahoma" w:cs="Tahoma"/>
          <w:sz w:val="22"/>
          <w:szCs w:val="22"/>
        </w:rPr>
        <w:t>,</w:t>
      </w:r>
    </w:p>
    <w:p w14:paraId="58E24D24" w14:textId="77777777" w:rsidR="00A54991" w:rsidRDefault="00855F17" w:rsidP="00AA2B28">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A65E9E">
        <w:rPr>
          <w:rFonts w:ascii="Tahoma" w:hAnsi="Tahoma" w:cs="Tahoma"/>
          <w:sz w:val="22"/>
          <w:szCs w:val="22"/>
        </w:rPr>
        <w:t xml:space="preserve">projednání záměru a zajištění </w:t>
      </w:r>
      <w:r w:rsidR="00A54991" w:rsidRPr="00A65E9E">
        <w:rPr>
          <w:rFonts w:ascii="Tahoma" w:hAnsi="Tahoma" w:cs="Tahoma"/>
          <w:sz w:val="22"/>
          <w:szCs w:val="22"/>
        </w:rPr>
        <w:t>doklad</w:t>
      </w:r>
      <w:r w:rsidRPr="00A65E9E">
        <w:rPr>
          <w:rFonts w:ascii="Tahoma" w:hAnsi="Tahoma" w:cs="Tahoma"/>
          <w:sz w:val="22"/>
          <w:szCs w:val="22"/>
        </w:rPr>
        <w:t>ů</w:t>
      </w:r>
      <w:r w:rsidR="00A54991" w:rsidRPr="00A65E9E">
        <w:rPr>
          <w:rFonts w:ascii="Tahoma" w:hAnsi="Tahoma" w:cs="Tahoma"/>
          <w:sz w:val="22"/>
          <w:szCs w:val="22"/>
        </w:rPr>
        <w:t xml:space="preserve"> o</w:t>
      </w:r>
      <w:r w:rsidR="006076BC" w:rsidRPr="00A65E9E">
        <w:rPr>
          <w:rFonts w:ascii="Tahoma" w:hAnsi="Tahoma" w:cs="Tahoma"/>
          <w:sz w:val="22"/>
          <w:szCs w:val="22"/>
        </w:rPr>
        <w:t> </w:t>
      </w:r>
      <w:r w:rsidR="00A54991" w:rsidRPr="00A65E9E">
        <w:rPr>
          <w:rFonts w:ascii="Tahoma" w:hAnsi="Tahoma" w:cs="Tahoma"/>
          <w:sz w:val="22"/>
          <w:szCs w:val="22"/>
        </w:rPr>
        <w:t xml:space="preserve">výsledcích projednání s příslušnými </w:t>
      </w:r>
      <w:r w:rsidR="00501480" w:rsidRPr="00A65E9E">
        <w:rPr>
          <w:rFonts w:ascii="Tahoma" w:hAnsi="Tahoma" w:cs="Tahoma"/>
          <w:sz w:val="22"/>
          <w:szCs w:val="22"/>
        </w:rPr>
        <w:t xml:space="preserve">dotčenými </w:t>
      </w:r>
      <w:r w:rsidR="00A54991" w:rsidRPr="00A65E9E">
        <w:rPr>
          <w:rFonts w:ascii="Tahoma" w:hAnsi="Tahoma" w:cs="Tahoma"/>
          <w:sz w:val="22"/>
          <w:szCs w:val="22"/>
        </w:rPr>
        <w:t xml:space="preserve">orgány a organizacemi pověřenými výkonem státní správy </w:t>
      </w:r>
      <w:r w:rsidR="006076BC" w:rsidRPr="00A65E9E">
        <w:rPr>
          <w:rFonts w:ascii="Tahoma" w:hAnsi="Tahoma" w:cs="Tahoma"/>
          <w:sz w:val="22"/>
          <w:szCs w:val="22"/>
        </w:rPr>
        <w:t>a s ostatními účastníky řízení,</w:t>
      </w:r>
    </w:p>
    <w:p w14:paraId="75A8C2BF" w14:textId="77777777" w:rsidR="00561F86" w:rsidRPr="00561F86" w:rsidRDefault="00561F86" w:rsidP="00AA2B28">
      <w:pPr>
        <w:pStyle w:val="OdstavecSmlouvy"/>
        <w:keepLines w:val="0"/>
        <w:widowControl w:val="0"/>
        <w:numPr>
          <w:ilvl w:val="0"/>
          <w:numId w:val="17"/>
        </w:numPr>
        <w:tabs>
          <w:tab w:val="clear" w:pos="360"/>
          <w:tab w:val="clear" w:pos="426"/>
          <w:tab w:val="clear" w:pos="1701"/>
          <w:tab w:val="left" w:pos="714"/>
        </w:tabs>
        <w:spacing w:before="120" w:after="0"/>
        <w:ind w:left="714" w:hanging="357"/>
        <w:rPr>
          <w:rFonts w:ascii="Tahoma" w:hAnsi="Tahoma" w:cs="Tahoma"/>
          <w:sz w:val="22"/>
          <w:szCs w:val="22"/>
        </w:rPr>
      </w:pPr>
      <w:r w:rsidRPr="00561F86">
        <w:rPr>
          <w:rStyle w:val="s31"/>
          <w:rFonts w:ascii="Tahoma" w:hAnsi="Tahoma" w:cs="Tahoma"/>
          <w:sz w:val="22"/>
          <w:szCs w:val="22"/>
        </w:rPr>
        <w:lastRenderedPageBreak/>
        <w:t>podklady pro uzavření smluv s příslušnými vlastníky veřejné dopravní a technické infrastruktury, vyžaduje-li projektovaná stavba vybudování nové nebo úpravu či přeložení stávající veřejné dopravní a technické infrastruktury,</w:t>
      </w:r>
    </w:p>
    <w:p w14:paraId="6644164A" w14:textId="62C9130D" w:rsidR="00161C9B" w:rsidRPr="00C14A94" w:rsidRDefault="00161C9B" w:rsidP="00AA2B28">
      <w:pPr>
        <w:pStyle w:val="OdstavecSmlouvy"/>
        <w:keepLines w:val="0"/>
        <w:widowControl w:val="0"/>
        <w:numPr>
          <w:ilvl w:val="0"/>
          <w:numId w:val="17"/>
        </w:numPr>
        <w:tabs>
          <w:tab w:val="clear" w:pos="360"/>
          <w:tab w:val="clear" w:pos="426"/>
          <w:tab w:val="clear" w:pos="1701"/>
        </w:tabs>
        <w:spacing w:before="120" w:after="0"/>
        <w:ind w:left="709"/>
        <w:rPr>
          <w:rFonts w:ascii="Tahoma" w:hAnsi="Tahoma" w:cs="Tahoma"/>
          <w:sz w:val="22"/>
          <w:szCs w:val="22"/>
        </w:rPr>
      </w:pPr>
      <w:r w:rsidRPr="00C14A94">
        <w:rPr>
          <w:rFonts w:ascii="Tahoma" w:hAnsi="Tahoma" w:cs="Tahoma"/>
          <w:sz w:val="22"/>
          <w:szCs w:val="22"/>
        </w:rPr>
        <w:t>zjištění parcel a vlastníků sousedních nemovitostí dotčených s</w:t>
      </w:r>
      <w:r w:rsidR="00855F17" w:rsidRPr="00C14A94">
        <w:rPr>
          <w:rFonts w:ascii="Tahoma" w:hAnsi="Tahoma" w:cs="Tahoma"/>
          <w:sz w:val="22"/>
          <w:szCs w:val="22"/>
        </w:rPr>
        <w:t xml:space="preserve">tavbou a </w:t>
      </w:r>
      <w:r w:rsidRPr="00C14A94">
        <w:rPr>
          <w:rFonts w:ascii="Tahoma" w:hAnsi="Tahoma" w:cs="Tahoma"/>
          <w:sz w:val="22"/>
          <w:szCs w:val="22"/>
        </w:rPr>
        <w:t>zahájení jednání s vlastníky dotčených nemovitostí a spoluprác</w:t>
      </w:r>
      <w:r w:rsidR="00C14A94" w:rsidRPr="00C14A94">
        <w:rPr>
          <w:rFonts w:ascii="Tahoma" w:hAnsi="Tahoma" w:cs="Tahoma"/>
          <w:sz w:val="22"/>
          <w:szCs w:val="22"/>
        </w:rPr>
        <w:t>i</w:t>
      </w:r>
      <w:r w:rsidRPr="00C14A94">
        <w:rPr>
          <w:rFonts w:ascii="Tahoma" w:hAnsi="Tahoma" w:cs="Tahoma"/>
          <w:sz w:val="22"/>
          <w:szCs w:val="22"/>
        </w:rPr>
        <w:t xml:space="preserve"> při získání písemných souhlasů se stavbou, se vstupem na pozemky a realizací stavby (např. smluv o budoucích smlouvách o zřízení služebnosti, smluv o výpůjčce </w:t>
      </w:r>
      <w:r w:rsidR="00C51C50">
        <w:rPr>
          <w:rFonts w:ascii="Tahoma" w:hAnsi="Tahoma" w:cs="Tahoma"/>
          <w:sz w:val="22"/>
          <w:szCs w:val="22"/>
        </w:rPr>
        <w:t>po</w:t>
      </w:r>
      <w:r w:rsidRPr="00C14A94">
        <w:rPr>
          <w:rFonts w:ascii="Tahoma" w:hAnsi="Tahoma" w:cs="Tahoma"/>
          <w:sz w:val="22"/>
          <w:szCs w:val="22"/>
        </w:rPr>
        <w:t xml:space="preserve"> dobu realizace stavby apod.),</w:t>
      </w:r>
    </w:p>
    <w:p w14:paraId="7EC2CC1C" w14:textId="0EC257D4" w:rsidR="00B25458" w:rsidRDefault="00A54991" w:rsidP="00AA2B28">
      <w:pPr>
        <w:pStyle w:val="OdstavecSmlouvy"/>
        <w:keepLines w:val="0"/>
        <w:widowControl w:val="0"/>
        <w:numPr>
          <w:ilvl w:val="0"/>
          <w:numId w:val="17"/>
        </w:numPr>
        <w:tabs>
          <w:tab w:val="clear" w:pos="360"/>
          <w:tab w:val="clear" w:pos="426"/>
          <w:tab w:val="clear" w:pos="1701"/>
          <w:tab w:val="left" w:pos="720"/>
        </w:tabs>
        <w:spacing w:before="120" w:after="0"/>
        <w:ind w:left="714" w:hanging="357"/>
        <w:rPr>
          <w:rFonts w:ascii="Tahoma" w:hAnsi="Tahoma" w:cs="Tahoma"/>
          <w:sz w:val="22"/>
          <w:szCs w:val="22"/>
        </w:rPr>
      </w:pPr>
      <w:r w:rsidRPr="4C5F9115">
        <w:rPr>
          <w:rFonts w:ascii="Tahoma" w:hAnsi="Tahoma" w:cs="Tahoma"/>
          <w:sz w:val="22"/>
          <w:szCs w:val="22"/>
        </w:rPr>
        <w:t>účast na jednáních a další úkony v rámci řízení</w:t>
      </w:r>
      <w:r w:rsidR="008672C9">
        <w:rPr>
          <w:rFonts w:ascii="Tahoma" w:hAnsi="Tahoma" w:cs="Tahoma"/>
          <w:sz w:val="22"/>
          <w:szCs w:val="22"/>
        </w:rPr>
        <w:t xml:space="preserve"> o po</w:t>
      </w:r>
      <w:r w:rsidR="003E7D0D">
        <w:rPr>
          <w:rFonts w:ascii="Tahoma" w:hAnsi="Tahoma" w:cs="Tahoma"/>
          <w:sz w:val="22"/>
          <w:szCs w:val="22"/>
        </w:rPr>
        <w:t>volení záměru</w:t>
      </w:r>
      <w:r w:rsidR="00B25458" w:rsidRPr="4C5F9115">
        <w:rPr>
          <w:rFonts w:ascii="Tahoma" w:hAnsi="Tahoma" w:cs="Tahoma"/>
          <w:sz w:val="22"/>
          <w:szCs w:val="22"/>
        </w:rPr>
        <w:t>,</w:t>
      </w:r>
    </w:p>
    <w:p w14:paraId="50B013DE" w14:textId="77777777" w:rsidR="005E1002" w:rsidRPr="00080BAF" w:rsidRDefault="005E1002" w:rsidP="005E1002">
      <w:pPr>
        <w:pStyle w:val="OdstavecSmlouvy"/>
        <w:keepLines w:val="0"/>
        <w:widowControl w:val="0"/>
        <w:tabs>
          <w:tab w:val="clear" w:pos="426"/>
          <w:tab w:val="clear" w:pos="1701"/>
          <w:tab w:val="left" w:pos="720"/>
        </w:tabs>
        <w:spacing w:before="120" w:after="0"/>
        <w:ind w:left="714"/>
        <w:rPr>
          <w:rFonts w:ascii="Tahoma" w:hAnsi="Tahoma" w:cs="Tahoma"/>
          <w:sz w:val="22"/>
          <w:szCs w:val="22"/>
        </w:rPr>
      </w:pPr>
    </w:p>
    <w:p w14:paraId="5DE4C127" w14:textId="7A700976" w:rsidR="004A7064" w:rsidRPr="00080BAF" w:rsidRDefault="004A7064"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w:t>
      </w:r>
      <w:r w:rsidR="004927F9">
        <w:rPr>
          <w:rFonts w:ascii="Tahoma" w:hAnsi="Tahoma" w:cs="Tahoma"/>
          <w:sz w:val="22"/>
          <w:szCs w:val="22"/>
          <w:u w:val="single"/>
        </w:rPr>
        <w:t xml:space="preserve">činnosti </w:t>
      </w:r>
      <w:r w:rsidRPr="00080BAF">
        <w:rPr>
          <w:rFonts w:ascii="Tahoma" w:hAnsi="Tahoma" w:cs="Tahoma"/>
          <w:sz w:val="22"/>
          <w:szCs w:val="22"/>
          <w:u w:val="single"/>
        </w:rPr>
        <w:t xml:space="preserve">koordinátora bezpečnosti a ochrany zdraví při práci na staveništi </w:t>
      </w:r>
      <w:r w:rsidRPr="00214D37">
        <w:rPr>
          <w:rFonts w:ascii="Tahoma" w:hAnsi="Tahoma" w:cs="Tahoma"/>
          <w:b/>
          <w:sz w:val="22"/>
          <w:szCs w:val="22"/>
          <w:u w:val="single"/>
        </w:rPr>
        <w:t>po dobu přípravy stavby</w:t>
      </w:r>
      <w:r w:rsidRPr="00080BAF">
        <w:rPr>
          <w:rFonts w:ascii="Tahoma" w:hAnsi="Tahoma" w:cs="Tahoma"/>
          <w:sz w:val="22"/>
          <w:szCs w:val="22"/>
          <w:u w:val="single"/>
        </w:rPr>
        <w:t xml:space="preserve">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zejména:</w:t>
      </w:r>
    </w:p>
    <w:p w14:paraId="2BD2DDFF" w14:textId="77777777" w:rsidR="004A7064" w:rsidRPr="00080BAF" w:rsidRDefault="004A7064" w:rsidP="00AA2B28">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v dostatečném časovém předstihu před zadáním díla zhotoviteli stavby předá </w:t>
      </w:r>
      <w:r w:rsidR="001349ED" w:rsidRPr="00080BAF">
        <w:rPr>
          <w:rFonts w:ascii="Tahoma" w:hAnsi="Tahoma" w:cs="Tahoma"/>
          <w:sz w:val="22"/>
          <w:szCs w:val="22"/>
        </w:rPr>
        <w:t>příkazc</w:t>
      </w:r>
      <w:r w:rsidRPr="00080BAF">
        <w:rPr>
          <w:rFonts w:ascii="Tahoma" w:hAnsi="Tahoma" w:cs="Tahoma"/>
          <w:sz w:val="22"/>
          <w:szCs w:val="22"/>
        </w:rPr>
        <w:t>i přehled právních předpisů vztahujících</w:t>
      </w:r>
      <w:r w:rsidR="00BC7EB7" w:rsidRPr="00080BAF">
        <w:rPr>
          <w:rFonts w:ascii="Tahoma" w:hAnsi="Tahoma" w:cs="Tahoma"/>
          <w:sz w:val="22"/>
          <w:szCs w:val="22"/>
        </w:rPr>
        <w:t xml:space="preserve"> </w:t>
      </w:r>
      <w:r w:rsidRPr="00080BAF">
        <w:rPr>
          <w:rFonts w:ascii="Tahoma" w:hAnsi="Tahoma" w:cs="Tahoma"/>
          <w:sz w:val="22"/>
          <w:szCs w:val="22"/>
        </w:rPr>
        <w:t>se ke stavbě, informace o rizicích, která se mohou při realizaci stavby vyskytnout, se zřetelem na práce a</w:t>
      </w:r>
      <w:r w:rsidR="006076BC">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w:t>
      </w:r>
      <w:r w:rsidR="000B41CA">
        <w:rPr>
          <w:rFonts w:ascii="Tahoma" w:hAnsi="Tahoma" w:cs="Tahoma"/>
          <w:sz w:val="22"/>
          <w:szCs w:val="22"/>
        </w:rPr>
        <w:t> </w:t>
      </w:r>
      <w:r w:rsidRPr="00080BAF">
        <w:rPr>
          <w:rFonts w:ascii="Tahoma" w:hAnsi="Tahoma" w:cs="Tahoma"/>
          <w:sz w:val="22"/>
          <w:szCs w:val="22"/>
        </w:rPr>
        <w:t>podmínek výkonu práce, na kte</w:t>
      </w:r>
      <w:r w:rsidR="006076BC">
        <w:rPr>
          <w:rFonts w:ascii="Tahoma" w:hAnsi="Tahoma" w:cs="Tahoma"/>
          <w:sz w:val="22"/>
          <w:szCs w:val="22"/>
        </w:rPr>
        <w:t>ré je třeba vzít zřetel s </w:t>
      </w:r>
      <w:r w:rsidRPr="00080BAF">
        <w:rPr>
          <w:rFonts w:ascii="Tahoma" w:hAnsi="Tahoma" w:cs="Tahoma"/>
          <w:sz w:val="22"/>
          <w:szCs w:val="22"/>
        </w:rPr>
        <w:t>ohledem na charakter stavby a</w:t>
      </w:r>
      <w:r w:rsidR="000B41CA">
        <w:rPr>
          <w:rFonts w:ascii="Tahoma" w:hAnsi="Tahoma" w:cs="Tahoma"/>
          <w:sz w:val="22"/>
          <w:szCs w:val="22"/>
        </w:rPr>
        <w:t> </w:t>
      </w:r>
      <w:r w:rsidRPr="00080BAF">
        <w:rPr>
          <w:rFonts w:ascii="Tahoma" w:hAnsi="Tahoma" w:cs="Tahoma"/>
          <w:sz w:val="22"/>
          <w:szCs w:val="22"/>
        </w:rPr>
        <w:t>její realizaci,</w:t>
      </w:r>
    </w:p>
    <w:p w14:paraId="539B3788" w14:textId="77777777" w:rsidR="004A7064" w:rsidRPr="006076BC" w:rsidRDefault="004A7064" w:rsidP="00AA2B28">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zhotoviteli stavby, pokud byl již určen, veškeré další informace o bezpečnostních a zdravotních rizicích, které jsou mu známy a které se dotýkají jejich činnosti,</w:t>
      </w:r>
    </w:p>
    <w:p w14:paraId="04AE4995" w14:textId="77777777" w:rsidR="004A7064" w:rsidRPr="00080BAF" w:rsidRDefault="004A7064" w:rsidP="00AA2B28">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sidR="006076BC">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sidR="006076BC">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sidR="006076BC">
        <w:rPr>
          <w:rFonts w:ascii="Tahoma" w:hAnsi="Tahoma" w:cs="Tahoma"/>
          <w:sz w:val="22"/>
          <w:szCs w:val="22"/>
        </w:rPr>
        <w:t> </w:t>
      </w:r>
      <w:r w:rsidRPr="00080BAF">
        <w:rPr>
          <w:rFonts w:ascii="Tahoma" w:hAnsi="Tahoma" w:cs="Tahoma"/>
          <w:sz w:val="22"/>
          <w:szCs w:val="22"/>
        </w:rPr>
        <w:t>v</w:t>
      </w:r>
      <w:r w:rsidR="006076BC">
        <w:rPr>
          <w:rFonts w:ascii="Tahoma" w:hAnsi="Tahoma" w:cs="Tahoma"/>
          <w:sz w:val="22"/>
          <w:szCs w:val="22"/>
        </w:rPr>
        <w:t> </w:t>
      </w:r>
      <w:r w:rsidRPr="00080BAF">
        <w:rPr>
          <w:rFonts w:ascii="Tahoma" w:hAnsi="Tahoma" w:cs="Tahoma"/>
          <w:sz w:val="22"/>
          <w:szCs w:val="22"/>
        </w:rPr>
        <w:t>souladu s</w:t>
      </w:r>
      <w:r w:rsidR="006076BC">
        <w:rPr>
          <w:rFonts w:ascii="Tahoma" w:hAnsi="Tahoma" w:cs="Tahoma"/>
          <w:sz w:val="22"/>
          <w:szCs w:val="22"/>
        </w:rPr>
        <w:t> </w:t>
      </w:r>
      <w:r w:rsidRPr="00080BAF">
        <w:rPr>
          <w:rFonts w:ascii="Tahoma" w:hAnsi="Tahoma" w:cs="Tahoma"/>
          <w:sz w:val="22"/>
          <w:szCs w:val="22"/>
        </w:rPr>
        <w:t>právními a</w:t>
      </w:r>
      <w:r w:rsidR="006076BC">
        <w:rPr>
          <w:rFonts w:ascii="Tahoma" w:hAnsi="Tahoma" w:cs="Tahoma"/>
          <w:sz w:val="22"/>
          <w:szCs w:val="22"/>
        </w:rPr>
        <w:t> ostatními předpisy k zajištění bezpečnosti a </w:t>
      </w:r>
      <w:r w:rsidRPr="00080BAF">
        <w:rPr>
          <w:rFonts w:ascii="Tahoma" w:hAnsi="Tahoma" w:cs="Tahoma"/>
          <w:sz w:val="22"/>
          <w:szCs w:val="22"/>
        </w:rPr>
        <w:t>ochrany zdraví při</w:t>
      </w:r>
      <w:r w:rsidR="006076BC">
        <w:rPr>
          <w:rFonts w:ascii="Tahoma" w:hAnsi="Tahoma" w:cs="Tahoma"/>
          <w:sz w:val="22"/>
          <w:szCs w:val="22"/>
        </w:rPr>
        <w:t> </w:t>
      </w:r>
      <w:r w:rsidRPr="00080BAF">
        <w:rPr>
          <w:rFonts w:ascii="Tahoma" w:hAnsi="Tahoma" w:cs="Tahoma"/>
          <w:sz w:val="22"/>
          <w:szCs w:val="22"/>
        </w:rPr>
        <w:t>práci a</w:t>
      </w:r>
      <w:r w:rsidR="006076BC">
        <w:rPr>
          <w:rFonts w:ascii="Tahoma" w:hAnsi="Tahoma" w:cs="Tahoma"/>
          <w:sz w:val="22"/>
          <w:szCs w:val="22"/>
        </w:rPr>
        <w:t> aby bylo, s přihlédnutím k </w:t>
      </w:r>
      <w:r w:rsidRPr="00080BAF">
        <w:rPr>
          <w:rFonts w:ascii="Tahoma" w:hAnsi="Tahoma" w:cs="Tahoma"/>
          <w:sz w:val="22"/>
          <w:szCs w:val="22"/>
        </w:rPr>
        <w:t xml:space="preserve">účelu stanovenému </w:t>
      </w:r>
      <w:r w:rsidR="0017601F">
        <w:rPr>
          <w:rFonts w:ascii="Tahoma" w:hAnsi="Tahoma" w:cs="Tahoma"/>
          <w:sz w:val="22"/>
          <w:szCs w:val="22"/>
        </w:rPr>
        <w:t>příkazcem</w:t>
      </w:r>
      <w:r w:rsidRPr="00080BAF">
        <w:rPr>
          <w:rFonts w:ascii="Tahoma" w:hAnsi="Tahoma" w:cs="Tahoma"/>
          <w:sz w:val="22"/>
          <w:szCs w:val="22"/>
        </w:rPr>
        <w:t>, ekonomicky přiměřené,</w:t>
      </w:r>
    </w:p>
    <w:p w14:paraId="2D497F32" w14:textId="77777777" w:rsidR="004A7064" w:rsidRPr="00080BAF" w:rsidRDefault="004A7064" w:rsidP="00AA2B28">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poskytne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sidR="006076BC">
        <w:rPr>
          <w:rFonts w:ascii="Tahoma" w:hAnsi="Tahoma" w:cs="Tahoma"/>
          <w:sz w:val="22"/>
          <w:szCs w:val="22"/>
        </w:rPr>
        <w:t> zřetelem na </w:t>
      </w:r>
      <w:r w:rsidRPr="00080BAF">
        <w:rPr>
          <w:rFonts w:ascii="Tahoma" w:hAnsi="Tahoma" w:cs="Tahoma"/>
          <w:sz w:val="22"/>
          <w:szCs w:val="22"/>
        </w:rPr>
        <w:t>specifická opatření, pracovní nebo technologické postupy a</w:t>
      </w:r>
      <w:r w:rsidR="006076BC">
        <w:rPr>
          <w:rFonts w:ascii="Tahoma" w:hAnsi="Tahoma" w:cs="Tahoma"/>
          <w:sz w:val="22"/>
          <w:szCs w:val="22"/>
        </w:rPr>
        <w:t> </w:t>
      </w:r>
      <w:r w:rsidRPr="00080BAF">
        <w:rPr>
          <w:rFonts w:ascii="Tahoma" w:hAnsi="Tahoma" w:cs="Tahoma"/>
          <w:sz w:val="22"/>
          <w:szCs w:val="22"/>
        </w:rPr>
        <w:t>procesy a potřebnou organizaci prací v průběhu realizace stavby,</w:t>
      </w:r>
    </w:p>
    <w:p w14:paraId="77A15F20" w14:textId="77777777" w:rsidR="004A7064" w:rsidRPr="00080BAF" w:rsidRDefault="004A7064" w:rsidP="00AA2B28">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zabezpečí, aby plán </w:t>
      </w:r>
      <w:r w:rsidR="00BE3476" w:rsidRPr="00080BAF">
        <w:rPr>
          <w:rFonts w:ascii="Tahoma" w:hAnsi="Tahoma" w:cs="Tahoma"/>
          <w:sz w:val="22"/>
          <w:szCs w:val="22"/>
        </w:rPr>
        <w:t>BOZP</w:t>
      </w:r>
      <w:r w:rsidRPr="00080BAF">
        <w:rPr>
          <w:rFonts w:ascii="Tahoma" w:hAnsi="Tahoma" w:cs="Tahoma"/>
          <w:sz w:val="22"/>
          <w:szCs w:val="22"/>
        </w:rPr>
        <w:t xml:space="preserve"> obsahoval, přiměřeně povaze a rozsahu stavby a</w:t>
      </w:r>
      <w:r w:rsidR="006076BC">
        <w:rPr>
          <w:rFonts w:ascii="Tahoma" w:hAnsi="Tahoma" w:cs="Tahoma"/>
          <w:sz w:val="22"/>
          <w:szCs w:val="22"/>
        </w:rPr>
        <w:t> </w:t>
      </w:r>
      <w:r w:rsidRPr="00080BAF">
        <w:rPr>
          <w:rFonts w:ascii="Tahoma" w:hAnsi="Tahoma" w:cs="Tahoma"/>
          <w:sz w:val="22"/>
          <w:szCs w:val="22"/>
        </w:rPr>
        <w:t>místním a</w:t>
      </w:r>
      <w:r w:rsidR="006076BC">
        <w:rPr>
          <w:rFonts w:ascii="Tahoma" w:hAnsi="Tahoma" w:cs="Tahoma"/>
          <w:sz w:val="22"/>
          <w:szCs w:val="22"/>
        </w:rPr>
        <w:t> </w:t>
      </w:r>
      <w:r w:rsidRPr="00080BAF">
        <w:rPr>
          <w:rFonts w:ascii="Tahoma" w:hAnsi="Tahoma" w:cs="Tahoma"/>
          <w:sz w:val="22"/>
          <w:szCs w:val="22"/>
        </w:rPr>
        <w:t>provozním podmínkám</w:t>
      </w:r>
      <w:r w:rsidR="006076BC">
        <w:rPr>
          <w:rFonts w:ascii="Tahoma" w:hAnsi="Tahoma" w:cs="Tahoma"/>
          <w:sz w:val="22"/>
          <w:szCs w:val="22"/>
        </w:rPr>
        <w:t xml:space="preserve"> staveniště, údaje, informace a </w:t>
      </w:r>
      <w:r w:rsidRPr="00080BAF">
        <w:rPr>
          <w:rFonts w:ascii="Tahoma" w:hAnsi="Tahoma" w:cs="Tahoma"/>
          <w:sz w:val="22"/>
          <w:szCs w:val="22"/>
        </w:rPr>
        <w:t>postupy zpracované v</w:t>
      </w:r>
      <w:r w:rsidR="006076BC">
        <w:rPr>
          <w:rFonts w:ascii="Tahoma" w:hAnsi="Tahoma" w:cs="Tahoma"/>
          <w:sz w:val="22"/>
          <w:szCs w:val="22"/>
        </w:rPr>
        <w:t> </w:t>
      </w:r>
      <w:r w:rsidRPr="00080BAF">
        <w:rPr>
          <w:rFonts w:ascii="Tahoma" w:hAnsi="Tahoma" w:cs="Tahoma"/>
          <w:sz w:val="22"/>
          <w:szCs w:val="22"/>
        </w:rPr>
        <w:t>podrobnostech nezbytných pro zajištění bezpečné</w:t>
      </w:r>
      <w:r w:rsidR="006076BC">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sidR="006076BC">
        <w:rPr>
          <w:rFonts w:ascii="Tahoma" w:hAnsi="Tahoma" w:cs="Tahoma"/>
          <w:sz w:val="22"/>
          <w:szCs w:val="22"/>
        </w:rPr>
        <w:t> </w:t>
      </w:r>
      <w:r w:rsidRPr="00080BAF">
        <w:rPr>
          <w:rFonts w:ascii="Tahoma" w:hAnsi="Tahoma" w:cs="Tahoma"/>
          <w:sz w:val="22"/>
          <w:szCs w:val="22"/>
        </w:rPr>
        <w:t>době zpracování plánu známi,</w:t>
      </w:r>
    </w:p>
    <w:p w14:paraId="04CB5726" w14:textId="77777777" w:rsidR="004A7064" w:rsidRPr="00080BAF" w:rsidRDefault="004A7064" w:rsidP="00AA2B28">
      <w:pPr>
        <w:pStyle w:val="OdstavecSmlouvy"/>
        <w:keepLines w:val="0"/>
        <w:widowControl w:val="0"/>
        <w:numPr>
          <w:ilvl w:val="0"/>
          <w:numId w:val="28"/>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07DAFE7C" w14:textId="01D7D5B9" w:rsidR="00A54991" w:rsidRPr="00080BAF" w:rsidRDefault="00A54991"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V rámci výkonu dozoru</w:t>
      </w:r>
      <w:r w:rsidR="00D857DA">
        <w:rPr>
          <w:rFonts w:ascii="Tahoma" w:hAnsi="Tahoma" w:cs="Tahoma"/>
          <w:sz w:val="22"/>
          <w:szCs w:val="22"/>
          <w:u w:val="single"/>
        </w:rPr>
        <w:t xml:space="preserve"> projektanta</w:t>
      </w:r>
      <w:r w:rsidRPr="00080BAF">
        <w:rPr>
          <w:rFonts w:ascii="Tahoma" w:hAnsi="Tahoma" w:cs="Tahoma"/>
          <w:sz w:val="22"/>
          <w:szCs w:val="22"/>
          <w:u w:val="single"/>
        </w:rPr>
        <w:t xml:space="preserve"> 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77619EEE" w14:textId="0191CA1E" w:rsidR="00A54991" w:rsidRDefault="00A54991" w:rsidP="00AA2B28">
      <w:pPr>
        <w:pStyle w:val="OdstavecSmlouvy"/>
        <w:keepLines w:val="0"/>
        <w:numPr>
          <w:ilvl w:val="0"/>
          <w:numId w:val="18"/>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771B0007" w14:textId="5103A4C8" w:rsidR="00811500" w:rsidRPr="00746252" w:rsidRDefault="003F624D" w:rsidP="00AA2B28">
      <w:pPr>
        <w:pStyle w:val="OdstavecSmlouvy"/>
        <w:keepLines w:val="0"/>
        <w:numPr>
          <w:ilvl w:val="0"/>
          <w:numId w:val="18"/>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sidR="00880A10">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sidR="00880A10">
        <w:rPr>
          <w:rFonts w:ascii="Tahoma" w:hAnsi="Tahoma" w:cs="Tahoma"/>
          <w:sz w:val="22"/>
          <w:szCs w:val="22"/>
        </w:rPr>
        <w:t xml:space="preserve"> a </w:t>
      </w:r>
      <w:r w:rsidR="00E9778A">
        <w:rPr>
          <w:rFonts w:ascii="Tahoma" w:hAnsi="Tahoma" w:cs="Tahoma"/>
          <w:sz w:val="22"/>
          <w:szCs w:val="22"/>
        </w:rPr>
        <w:t>spolupráci</w:t>
      </w:r>
      <w:r w:rsidR="00880A10" w:rsidRPr="00811500">
        <w:rPr>
          <w:rFonts w:ascii="Tahoma" w:hAnsi="Tahoma" w:cs="Tahoma"/>
          <w:sz w:val="22"/>
          <w:szCs w:val="22"/>
        </w:rPr>
        <w:t xml:space="preserve"> se zhotovitelem stavby</w:t>
      </w:r>
      <w:r w:rsidR="00880A10">
        <w:rPr>
          <w:rFonts w:ascii="Tahoma" w:hAnsi="Tahoma" w:cs="Tahoma"/>
          <w:sz w:val="22"/>
          <w:szCs w:val="22"/>
        </w:rPr>
        <w:t xml:space="preserve"> po celou dobu realizace stavb</w:t>
      </w:r>
      <w:r w:rsidR="00746252">
        <w:rPr>
          <w:rFonts w:ascii="Tahoma" w:hAnsi="Tahoma" w:cs="Tahoma"/>
          <w:sz w:val="22"/>
          <w:szCs w:val="22"/>
        </w:rPr>
        <w:t>y,</w:t>
      </w:r>
    </w:p>
    <w:p w14:paraId="61DCF837" w14:textId="77777777" w:rsidR="00A54991" w:rsidRPr="00DD0F04" w:rsidRDefault="00A54991"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52B3091" w14:textId="70C0496B" w:rsidR="00A54991" w:rsidRPr="00080BAF" w:rsidRDefault="00A54991"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lastRenderedPageBreak/>
        <w:t>kontrolu dodržení schválených projektových dokumentací s přihlédnutím k podmínkám určeným v pravomocných rozhodnutích dle stavebního zákona a</w:t>
      </w:r>
      <w:r w:rsidR="006076BC">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sidR="008340FC">
        <w:rPr>
          <w:rFonts w:ascii="Tahoma" w:hAnsi="Tahoma" w:cs="Tahoma"/>
          <w:sz w:val="22"/>
          <w:szCs w:val="22"/>
        </w:rPr>
        <w:t xml:space="preserve"> </w:t>
      </w:r>
      <w:r w:rsidR="003658B1">
        <w:rPr>
          <w:rFonts w:ascii="Tahoma" w:hAnsi="Tahoma" w:cs="Tahoma"/>
          <w:sz w:val="22"/>
          <w:szCs w:val="22"/>
        </w:rPr>
        <w:t>a dodávek vnitřního vybavení</w:t>
      </w:r>
      <w:r w:rsidR="00746252">
        <w:rPr>
          <w:rFonts w:ascii="Tahoma" w:hAnsi="Tahoma" w:cs="Tahoma"/>
          <w:sz w:val="22"/>
          <w:szCs w:val="22"/>
        </w:rPr>
        <w:t>; v</w:t>
      </w:r>
      <w:r w:rsidR="00746252" w:rsidRPr="00746252">
        <w:rPr>
          <w:rFonts w:ascii="Tahoma" w:hAnsi="Tahoma" w:cs="Tahoma"/>
          <w:sz w:val="22"/>
          <w:szCs w:val="22"/>
        </w:rPr>
        <w:t> případě zjištění rozporu platné projektové dokumentace se skutečností na stavbě je příkazník povinen zjištěné rozpory</w:t>
      </w:r>
      <w:r w:rsidR="00A26E98">
        <w:rPr>
          <w:rFonts w:ascii="Tahoma" w:hAnsi="Tahoma" w:cs="Tahoma"/>
          <w:sz w:val="22"/>
          <w:szCs w:val="22"/>
        </w:rPr>
        <w:t>/odchylky</w:t>
      </w:r>
      <w:r w:rsidR="00746252" w:rsidRPr="00746252">
        <w:rPr>
          <w:rFonts w:ascii="Tahoma" w:hAnsi="Tahoma" w:cs="Tahoma"/>
          <w:sz w:val="22"/>
          <w:szCs w:val="22"/>
        </w:rPr>
        <w:t xml:space="preserve"> </w:t>
      </w:r>
      <w:r w:rsidR="00746252">
        <w:rPr>
          <w:rFonts w:ascii="Tahoma" w:hAnsi="Tahoma" w:cs="Tahoma"/>
          <w:sz w:val="22"/>
          <w:szCs w:val="22"/>
        </w:rPr>
        <w:t xml:space="preserve">bezodkladně </w:t>
      </w:r>
      <w:r w:rsidR="00A26E98">
        <w:rPr>
          <w:rFonts w:ascii="Tahoma" w:hAnsi="Tahoma" w:cs="Tahoma"/>
          <w:sz w:val="22"/>
          <w:szCs w:val="22"/>
        </w:rPr>
        <w:t xml:space="preserve">posoudit a </w:t>
      </w:r>
      <w:r w:rsidR="00746252" w:rsidRPr="00746252">
        <w:rPr>
          <w:rFonts w:ascii="Tahoma" w:hAnsi="Tahoma" w:cs="Tahoma"/>
          <w:sz w:val="22"/>
          <w:szCs w:val="22"/>
        </w:rPr>
        <w:t>řešit ve spolupráci se zhotovitelem stavby</w:t>
      </w:r>
      <w:r w:rsidR="00387409">
        <w:rPr>
          <w:rFonts w:ascii="Tahoma" w:hAnsi="Tahoma" w:cs="Tahoma"/>
          <w:sz w:val="22"/>
          <w:szCs w:val="22"/>
        </w:rPr>
        <w:t>, dodavatelem vnitřního vybavení</w:t>
      </w:r>
      <w:r w:rsidR="0069091B">
        <w:rPr>
          <w:rFonts w:ascii="Tahoma" w:hAnsi="Tahoma" w:cs="Tahoma"/>
          <w:sz w:val="22"/>
          <w:szCs w:val="22"/>
        </w:rPr>
        <w:t xml:space="preserve"> a technickým dozorem stavebníka</w:t>
      </w:r>
      <w:r w:rsidR="00387409">
        <w:rPr>
          <w:rFonts w:ascii="Tahoma" w:hAnsi="Tahoma" w:cs="Tahoma"/>
          <w:sz w:val="22"/>
          <w:szCs w:val="22"/>
        </w:rPr>
        <w:t>.</w:t>
      </w:r>
      <w:r w:rsidR="00746252" w:rsidRPr="00746252">
        <w:rPr>
          <w:rFonts w:ascii="Tahoma" w:hAnsi="Tahoma" w:cs="Tahoma"/>
          <w:sz w:val="22"/>
          <w:szCs w:val="22"/>
        </w:rPr>
        <w:t xml:space="preserve"> </w:t>
      </w:r>
      <w:r w:rsidR="000F48E1">
        <w:rPr>
          <w:rFonts w:ascii="Tahoma" w:hAnsi="Tahoma" w:cs="Tahoma"/>
          <w:sz w:val="22"/>
          <w:szCs w:val="22"/>
        </w:rPr>
        <w:t>Případné odchylky od projektové dokumentace, ke kterým došlo při provádění stavby je příkazník povinen písemně schválit (popř. tyto odchylky neschválit se zdůvodněním, proč je neschvaluje).</w:t>
      </w:r>
    </w:p>
    <w:p w14:paraId="14F31BAC" w14:textId="77777777" w:rsidR="00A54991" w:rsidRPr="00080BAF" w:rsidRDefault="00A54991"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4D7945AA" w14:textId="77777777" w:rsidR="00A54991" w:rsidRPr="00884DE8" w:rsidRDefault="00270915"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884DE8">
        <w:rPr>
          <w:rFonts w:ascii="Tahoma" w:hAnsi="Tahoma" w:cs="Tahoma"/>
          <w:sz w:val="22"/>
          <w:szCs w:val="22"/>
        </w:rPr>
        <w:t xml:space="preserve">spolupráci s úředně oprávněným zeměměřickým inženýrem </w:t>
      </w:r>
      <w:r w:rsidR="006076BC" w:rsidRPr="00884DE8">
        <w:rPr>
          <w:rFonts w:ascii="Tahoma" w:hAnsi="Tahoma" w:cs="Tahoma"/>
          <w:sz w:val="22"/>
          <w:szCs w:val="22"/>
        </w:rPr>
        <w:t>(zákon č. 200/1994 </w:t>
      </w:r>
      <w:r w:rsidR="00A54991" w:rsidRPr="00884DE8">
        <w:rPr>
          <w:rFonts w:ascii="Tahoma" w:hAnsi="Tahoma" w:cs="Tahoma"/>
          <w:sz w:val="22"/>
          <w:szCs w:val="22"/>
        </w:rPr>
        <w:t>Sb., o</w:t>
      </w:r>
      <w:r w:rsidR="006076BC" w:rsidRPr="00884DE8">
        <w:rPr>
          <w:rFonts w:ascii="Tahoma" w:hAnsi="Tahoma" w:cs="Tahoma"/>
          <w:sz w:val="22"/>
          <w:szCs w:val="22"/>
        </w:rPr>
        <w:t> </w:t>
      </w:r>
      <w:r w:rsidR="00A54991" w:rsidRPr="00884DE8">
        <w:rPr>
          <w:rFonts w:ascii="Tahoma" w:hAnsi="Tahoma" w:cs="Tahoma"/>
          <w:sz w:val="22"/>
          <w:szCs w:val="22"/>
        </w:rPr>
        <w:t>zeměměřictví a</w:t>
      </w:r>
      <w:r w:rsidR="006076BC" w:rsidRPr="00884DE8">
        <w:rPr>
          <w:rFonts w:ascii="Tahoma" w:hAnsi="Tahoma" w:cs="Tahoma"/>
          <w:sz w:val="22"/>
          <w:szCs w:val="22"/>
        </w:rPr>
        <w:t> </w:t>
      </w:r>
      <w:r w:rsidR="00A54991" w:rsidRPr="00884DE8">
        <w:rPr>
          <w:rFonts w:ascii="Tahoma" w:hAnsi="Tahoma" w:cs="Tahoma"/>
          <w:sz w:val="22"/>
          <w:szCs w:val="22"/>
        </w:rPr>
        <w:t>o</w:t>
      </w:r>
      <w:r w:rsidR="006076BC" w:rsidRPr="00884DE8">
        <w:rPr>
          <w:rFonts w:ascii="Tahoma" w:hAnsi="Tahoma" w:cs="Tahoma"/>
          <w:sz w:val="22"/>
          <w:szCs w:val="22"/>
        </w:rPr>
        <w:t> změně a </w:t>
      </w:r>
      <w:r w:rsidR="00A54991" w:rsidRPr="00884DE8">
        <w:rPr>
          <w:rFonts w:ascii="Tahoma" w:hAnsi="Tahoma" w:cs="Tahoma"/>
          <w:sz w:val="22"/>
          <w:szCs w:val="22"/>
        </w:rPr>
        <w:t>doplnění některých zákonů souvisejících s</w:t>
      </w:r>
      <w:r w:rsidR="006076BC" w:rsidRPr="00884DE8">
        <w:rPr>
          <w:rFonts w:ascii="Tahoma" w:hAnsi="Tahoma" w:cs="Tahoma"/>
          <w:sz w:val="22"/>
          <w:szCs w:val="22"/>
        </w:rPr>
        <w:t> </w:t>
      </w:r>
      <w:r w:rsidR="00A54991" w:rsidRPr="00884DE8">
        <w:rPr>
          <w:rFonts w:ascii="Tahoma" w:hAnsi="Tahoma" w:cs="Tahoma"/>
          <w:sz w:val="22"/>
          <w:szCs w:val="22"/>
        </w:rPr>
        <w:t>jeho zavedením, ve</w:t>
      </w:r>
      <w:r w:rsidR="006076BC" w:rsidRPr="00884DE8">
        <w:rPr>
          <w:rFonts w:ascii="Tahoma" w:hAnsi="Tahoma" w:cs="Tahoma"/>
          <w:sz w:val="22"/>
          <w:szCs w:val="22"/>
        </w:rPr>
        <w:t> </w:t>
      </w:r>
      <w:r w:rsidR="00A54991" w:rsidRPr="00884DE8">
        <w:rPr>
          <w:rFonts w:ascii="Tahoma" w:hAnsi="Tahoma" w:cs="Tahoma"/>
          <w:sz w:val="22"/>
          <w:szCs w:val="22"/>
        </w:rPr>
        <w:t>znění pozdějších předpisů),</w:t>
      </w:r>
    </w:p>
    <w:p w14:paraId="40725CBB" w14:textId="660FDDB5" w:rsidR="00A54991" w:rsidRPr="007D5003" w:rsidRDefault="3BF674C4"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w:t>
      </w:r>
      <w:r w:rsidR="3B4B6986" w:rsidRPr="4E220982">
        <w:rPr>
          <w:rFonts w:ascii="Tahoma" w:hAnsi="Tahoma" w:cs="Tahoma"/>
          <w:sz w:val="22"/>
          <w:szCs w:val="22"/>
        </w:rPr>
        <w:t xml:space="preserve"> </w:t>
      </w:r>
      <w:r w:rsidR="4AFD1C88" w:rsidRPr="4E220982">
        <w:rPr>
          <w:rFonts w:ascii="Tahoma" w:hAnsi="Tahoma" w:cs="Tahoma"/>
          <w:sz w:val="22"/>
          <w:szCs w:val="22"/>
        </w:rPr>
        <w:t>při </w:t>
      </w:r>
      <w:r w:rsidRPr="4E220982">
        <w:rPr>
          <w:rFonts w:ascii="Tahoma" w:hAnsi="Tahoma" w:cs="Tahoma"/>
          <w:sz w:val="22"/>
          <w:szCs w:val="22"/>
        </w:rPr>
        <w:t>po</w:t>
      </w:r>
      <w:r w:rsidR="4AFD1C88" w:rsidRPr="4E220982">
        <w:rPr>
          <w:rFonts w:ascii="Tahoma" w:hAnsi="Tahoma" w:cs="Tahoma"/>
          <w:sz w:val="22"/>
          <w:szCs w:val="22"/>
        </w:rPr>
        <w:t xml:space="preserve">žadavcích zhotovitele stavby </w:t>
      </w:r>
      <w:r w:rsidR="00A9117E">
        <w:rPr>
          <w:rFonts w:ascii="Tahoma" w:hAnsi="Tahoma" w:cs="Tahoma"/>
          <w:sz w:val="22"/>
          <w:szCs w:val="22"/>
        </w:rPr>
        <w:t xml:space="preserve">nebo dodavatele vnitřního vybavení </w:t>
      </w:r>
      <w:r w:rsidR="4AFD1C88" w:rsidRPr="4E220982">
        <w:rPr>
          <w:rFonts w:ascii="Tahoma" w:hAnsi="Tahoma" w:cs="Tahoma"/>
          <w:sz w:val="22"/>
          <w:szCs w:val="22"/>
        </w:rPr>
        <w:t>na </w:t>
      </w:r>
      <w:r w:rsidRPr="4E220982">
        <w:rPr>
          <w:rFonts w:ascii="Tahoma" w:hAnsi="Tahoma" w:cs="Tahoma"/>
          <w:sz w:val="22"/>
          <w:szCs w:val="22"/>
        </w:rPr>
        <w:t xml:space="preserve">větší množství výkonů </w:t>
      </w:r>
      <w:r w:rsidR="0AE054D2" w:rsidRPr="4E220982">
        <w:rPr>
          <w:rFonts w:ascii="Tahoma" w:hAnsi="Tahoma" w:cs="Tahoma"/>
          <w:sz w:val="22"/>
          <w:szCs w:val="22"/>
        </w:rPr>
        <w:t xml:space="preserve">(víceprací) </w:t>
      </w:r>
      <w:r w:rsidRPr="4E220982">
        <w:rPr>
          <w:rFonts w:ascii="Tahoma" w:hAnsi="Tahoma" w:cs="Tahoma"/>
          <w:sz w:val="22"/>
          <w:szCs w:val="22"/>
        </w:rPr>
        <w:t xml:space="preserve">oproti </w:t>
      </w:r>
      <w:r w:rsidR="5A1B85D3" w:rsidRPr="4E220982">
        <w:rPr>
          <w:rFonts w:ascii="Tahoma" w:hAnsi="Tahoma" w:cs="Tahoma"/>
          <w:sz w:val="22"/>
          <w:szCs w:val="22"/>
        </w:rPr>
        <w:t>DPS</w:t>
      </w:r>
      <w:r w:rsidR="00BA7400">
        <w:rPr>
          <w:rFonts w:ascii="Tahoma" w:hAnsi="Tahoma" w:cs="Tahoma"/>
          <w:sz w:val="22"/>
          <w:szCs w:val="22"/>
        </w:rPr>
        <w:t xml:space="preserve"> a dokumentaci vnitřního vybavení</w:t>
      </w:r>
      <w:r w:rsidR="3B4B6986" w:rsidRPr="4E220982">
        <w:rPr>
          <w:rFonts w:ascii="Tahoma" w:hAnsi="Tahoma" w:cs="Tahoma"/>
          <w:sz w:val="22"/>
          <w:szCs w:val="22"/>
        </w:rPr>
        <w:t xml:space="preserve"> a</w:t>
      </w:r>
      <w:r w:rsidR="4AFD1C88" w:rsidRPr="4E220982">
        <w:rPr>
          <w:rFonts w:ascii="Tahoma" w:hAnsi="Tahoma" w:cs="Tahoma"/>
          <w:sz w:val="22"/>
          <w:szCs w:val="22"/>
        </w:rPr>
        <w:t> </w:t>
      </w:r>
      <w:r w:rsidR="3B4B6986" w:rsidRPr="4E220982">
        <w:rPr>
          <w:rFonts w:ascii="Tahoma" w:hAnsi="Tahoma" w:cs="Tahoma"/>
          <w:sz w:val="22"/>
          <w:szCs w:val="22"/>
        </w:rPr>
        <w:t>soupisu prací</w:t>
      </w:r>
      <w:r w:rsidR="32813623" w:rsidRPr="4E220982">
        <w:rPr>
          <w:rFonts w:ascii="Tahoma" w:hAnsi="Tahoma" w:cs="Tahoma"/>
          <w:sz w:val="22"/>
          <w:szCs w:val="22"/>
        </w:rPr>
        <w:t>,</w:t>
      </w:r>
    </w:p>
    <w:p w14:paraId="7E5C40D4" w14:textId="77777777" w:rsidR="00C770DB" w:rsidRDefault="792CE883"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 xml:space="preserve">kontrolu rozpočtu víceprací </w:t>
      </w:r>
      <w:r w:rsidR="0AE054D2" w:rsidRPr="4E220982">
        <w:rPr>
          <w:rFonts w:ascii="Tahoma" w:hAnsi="Tahoma" w:cs="Tahoma"/>
          <w:sz w:val="22"/>
          <w:szCs w:val="22"/>
        </w:rPr>
        <w:t xml:space="preserve">dle písm. </w:t>
      </w:r>
      <w:r w:rsidR="5A1B85D3" w:rsidRPr="4E220982">
        <w:rPr>
          <w:rFonts w:ascii="Tahoma" w:hAnsi="Tahoma" w:cs="Tahoma"/>
          <w:sz w:val="22"/>
          <w:szCs w:val="22"/>
        </w:rPr>
        <w:t>g</w:t>
      </w:r>
      <w:r w:rsidR="0AE054D2" w:rsidRPr="4E220982">
        <w:rPr>
          <w:rFonts w:ascii="Tahoma" w:hAnsi="Tahoma" w:cs="Tahoma"/>
          <w:sz w:val="22"/>
          <w:szCs w:val="22"/>
        </w:rPr>
        <w:t>) tohoto odstavce</w:t>
      </w:r>
      <w:r w:rsidR="40B502D1" w:rsidRPr="4E220982">
        <w:rPr>
          <w:rFonts w:ascii="Tahoma" w:hAnsi="Tahoma" w:cs="Tahoma"/>
          <w:sz w:val="22"/>
          <w:szCs w:val="22"/>
        </w:rPr>
        <w:t xml:space="preserve"> smlouvy</w:t>
      </w:r>
      <w:r w:rsidR="0AE054D2" w:rsidRPr="4E220982">
        <w:rPr>
          <w:rFonts w:ascii="Tahoma" w:hAnsi="Tahoma" w:cs="Tahoma"/>
          <w:sz w:val="22"/>
          <w:szCs w:val="22"/>
        </w:rPr>
        <w:t xml:space="preserve"> </w:t>
      </w:r>
      <w:r w:rsidRPr="4E220982">
        <w:rPr>
          <w:rFonts w:ascii="Tahoma" w:hAnsi="Tahoma" w:cs="Tahoma"/>
          <w:sz w:val="22"/>
          <w:szCs w:val="22"/>
        </w:rPr>
        <w:t>předloženého zhotovitelem</w:t>
      </w:r>
      <w:r w:rsidR="3C6166D6" w:rsidRPr="4E220982">
        <w:rPr>
          <w:rFonts w:ascii="Tahoma" w:hAnsi="Tahoma" w:cs="Tahoma"/>
          <w:sz w:val="22"/>
          <w:szCs w:val="22"/>
        </w:rPr>
        <w:t>,</w:t>
      </w:r>
    </w:p>
    <w:p w14:paraId="34300F7C" w14:textId="77777777" w:rsidR="000B77DA" w:rsidRPr="000B77DA" w:rsidRDefault="5A1B85D3"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ke změnovým listům zpracovaných zhotovitelem stavby, a to ke všem změnám stavby předloženým zhotovitelem stavby během realizace stavby,</w:t>
      </w:r>
    </w:p>
    <w:p w14:paraId="32CED54D" w14:textId="77777777" w:rsidR="00A54991" w:rsidRPr="001E6648" w:rsidRDefault="3BF674C4"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sledování postupu výstavby z technického hlediska po celou dobu výstavby,</w:t>
      </w:r>
    </w:p>
    <w:p w14:paraId="43D9A8DD" w14:textId="254B7C98" w:rsidR="00A54991" w:rsidRPr="001E6648" w:rsidRDefault="3BF674C4"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w:t>
      </w:r>
      <w:r w:rsidR="4AFD1C88" w:rsidRPr="4E220982">
        <w:rPr>
          <w:rFonts w:ascii="Tahoma" w:hAnsi="Tahoma" w:cs="Tahoma"/>
          <w:sz w:val="22"/>
          <w:szCs w:val="22"/>
        </w:rPr>
        <w:t>st na kontrolních dnech stavby</w:t>
      </w:r>
      <w:r w:rsidR="00654308">
        <w:rPr>
          <w:rFonts w:ascii="Tahoma" w:hAnsi="Tahoma" w:cs="Tahoma"/>
          <w:sz w:val="22"/>
          <w:szCs w:val="22"/>
        </w:rPr>
        <w:t xml:space="preserve"> a kontrolních dnech realizace vnitřního vybavení</w:t>
      </w:r>
      <w:r w:rsidR="4AFD1C88" w:rsidRPr="4E220982">
        <w:rPr>
          <w:rFonts w:ascii="Tahoma" w:hAnsi="Tahoma" w:cs="Tahoma"/>
          <w:sz w:val="22"/>
          <w:szCs w:val="22"/>
        </w:rPr>
        <w:t>,</w:t>
      </w:r>
    </w:p>
    <w:p w14:paraId="1030017A" w14:textId="77777777" w:rsidR="00A54991" w:rsidRPr="001E6648" w:rsidRDefault="3BF674C4"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a převzetí stavby nebo její části, včetně případného komplexního vyzkoušení,</w:t>
      </w:r>
    </w:p>
    <w:p w14:paraId="1CB55AF9" w14:textId="77777777" w:rsidR="00A54991" w:rsidRPr="001E6648" w:rsidRDefault="3BF674C4"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staveniště zhotovitelem stavby,</w:t>
      </w:r>
    </w:p>
    <w:p w14:paraId="746FB807" w14:textId="7D9739E7" w:rsidR="000B2ED9" w:rsidRPr="001E6648" w:rsidRDefault="3B4B6986"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 xml:space="preserve">účast na </w:t>
      </w:r>
      <w:r w:rsidR="32813623" w:rsidRPr="001E6648">
        <w:rPr>
          <w:rFonts w:ascii="Tahoma" w:hAnsi="Tahoma" w:cs="Tahoma"/>
          <w:sz w:val="22"/>
          <w:szCs w:val="22"/>
        </w:rPr>
        <w:t xml:space="preserve">jednáních </w:t>
      </w:r>
      <w:r w:rsidRPr="001E6648">
        <w:rPr>
          <w:rFonts w:ascii="Tahoma" w:hAnsi="Tahoma" w:cs="Tahoma"/>
          <w:sz w:val="22"/>
          <w:szCs w:val="22"/>
        </w:rPr>
        <w:t>svolávaných příkazcem,</w:t>
      </w:r>
    </w:p>
    <w:p w14:paraId="7CF3DFDF" w14:textId="77777777" w:rsidR="00A54991" w:rsidRPr="00080BAF" w:rsidRDefault="3BF674C4" w:rsidP="00AA2B28">
      <w:pPr>
        <w:pStyle w:val="OdstavecSmlouvy"/>
        <w:keepLines w:val="0"/>
        <w:numPr>
          <w:ilvl w:val="0"/>
          <w:numId w:val="18"/>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kontrolních prohlídkách stavby prováděných stavebním úřadem.</w:t>
      </w:r>
    </w:p>
    <w:p w14:paraId="32E06D9E" w14:textId="2D954AE1" w:rsidR="00A54991" w:rsidRPr="00080BAF" w:rsidRDefault="001349ED"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provádění inženýrské činnosti</w:t>
      </w:r>
      <w:r w:rsidR="004A7064" w:rsidRPr="00080BAF">
        <w:rPr>
          <w:rFonts w:ascii="Tahoma" w:hAnsi="Tahoma" w:cs="Tahoma"/>
          <w:sz w:val="22"/>
          <w:szCs w:val="22"/>
        </w:rPr>
        <w:t xml:space="preserve">, výkon </w:t>
      </w:r>
      <w:r w:rsidR="004927F9">
        <w:rPr>
          <w:rFonts w:ascii="Tahoma" w:hAnsi="Tahoma" w:cs="Tahoma"/>
          <w:sz w:val="22"/>
          <w:szCs w:val="22"/>
        </w:rPr>
        <w:t xml:space="preserve">činnosti </w:t>
      </w:r>
      <w:r w:rsidR="004A7064" w:rsidRPr="00080BAF">
        <w:rPr>
          <w:rFonts w:ascii="Tahoma" w:hAnsi="Tahoma" w:cs="Tahoma"/>
          <w:sz w:val="22"/>
          <w:szCs w:val="22"/>
        </w:rPr>
        <w:t>koordinátora bezpečnosti a ochrany zdraví při práci na staveništi</w:t>
      </w:r>
      <w:r w:rsidR="00A54991" w:rsidRPr="00080BAF">
        <w:rPr>
          <w:rFonts w:ascii="Tahoma" w:hAnsi="Tahoma" w:cs="Tahoma"/>
          <w:sz w:val="22"/>
          <w:szCs w:val="22"/>
        </w:rPr>
        <w:t xml:space="preserve"> </w:t>
      </w:r>
      <w:r w:rsidR="00C26412" w:rsidRPr="00080BAF">
        <w:rPr>
          <w:rFonts w:ascii="Tahoma" w:hAnsi="Tahoma" w:cs="Tahoma"/>
          <w:sz w:val="22"/>
          <w:szCs w:val="22"/>
        </w:rPr>
        <w:t xml:space="preserve">po dobu přípravy stavby </w:t>
      </w:r>
      <w:r w:rsidR="00A54991" w:rsidRPr="00080BAF">
        <w:rPr>
          <w:rFonts w:ascii="Tahoma" w:hAnsi="Tahoma" w:cs="Tahoma"/>
          <w:sz w:val="22"/>
          <w:szCs w:val="22"/>
        </w:rPr>
        <w:t>a dozoru</w:t>
      </w:r>
      <w:r w:rsidR="00D857DA">
        <w:rPr>
          <w:rFonts w:ascii="Tahoma" w:hAnsi="Tahoma" w:cs="Tahoma"/>
          <w:sz w:val="22"/>
          <w:szCs w:val="22"/>
        </w:rPr>
        <w:t xml:space="preserve"> projektanta</w:t>
      </w:r>
      <w:r w:rsidR="00A54991" w:rsidRPr="00080BAF">
        <w:rPr>
          <w:rFonts w:ascii="Tahoma" w:hAnsi="Tahoma" w:cs="Tahoma"/>
          <w:sz w:val="22"/>
          <w:szCs w:val="22"/>
        </w:rPr>
        <w:t xml:space="preserve"> 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66DA06C3"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a místo plnění</w:t>
      </w:r>
    </w:p>
    <w:p w14:paraId="554241CD" w14:textId="77777777" w:rsidR="000D40A7" w:rsidRPr="006203C3" w:rsidRDefault="000D40A7" w:rsidP="00C6665E">
      <w:pPr>
        <w:pStyle w:val="OdstavecSmlouvy"/>
        <w:keepNext/>
        <w:keepLines w:val="0"/>
        <w:tabs>
          <w:tab w:val="clear" w:pos="426"/>
          <w:tab w:val="clear" w:pos="1701"/>
        </w:tabs>
        <w:spacing w:before="120" w:after="0"/>
        <w:rPr>
          <w:rFonts w:ascii="Tahoma" w:hAnsi="Tahoma" w:cs="Tahoma"/>
          <w:sz w:val="22"/>
          <w:szCs w:val="22"/>
        </w:rPr>
      </w:pPr>
      <w:r w:rsidRPr="00080BAF">
        <w:rPr>
          <w:rFonts w:ascii="Tahoma" w:hAnsi="Tahoma" w:cs="Tahoma"/>
          <w:b/>
          <w:bCs/>
          <w:sz w:val="22"/>
          <w:szCs w:val="22"/>
        </w:rPr>
        <w:t>Výkon inženýrské činnosti:</w:t>
      </w:r>
    </w:p>
    <w:p w14:paraId="69E342F1" w14:textId="77777777" w:rsidR="00A54991" w:rsidRPr="00080BAF" w:rsidRDefault="001349ED" w:rsidP="00AA2B28">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 podat žádosti o</w:t>
      </w:r>
      <w:r w:rsidR="000B41CA">
        <w:rPr>
          <w:rFonts w:ascii="Tahoma" w:hAnsi="Tahoma" w:cs="Tahoma"/>
          <w:sz w:val="22"/>
          <w:szCs w:val="22"/>
        </w:rPr>
        <w:t> </w:t>
      </w:r>
      <w:r w:rsidR="00A54991" w:rsidRPr="00080BAF">
        <w:rPr>
          <w:rFonts w:ascii="Tahoma" w:hAnsi="Tahoma" w:cs="Tahoma"/>
          <w:sz w:val="22"/>
          <w:szCs w:val="22"/>
        </w:rPr>
        <w:t xml:space="preserve">vydání </w:t>
      </w:r>
      <w:r w:rsidR="006F50C6">
        <w:rPr>
          <w:rFonts w:ascii="Tahoma" w:hAnsi="Tahoma" w:cs="Tahoma"/>
          <w:sz w:val="22"/>
          <w:szCs w:val="22"/>
        </w:rPr>
        <w:t>níže uvedených</w:t>
      </w:r>
      <w:r w:rsidR="00A54991" w:rsidRPr="00080BAF">
        <w:rPr>
          <w:rFonts w:ascii="Tahoma" w:hAnsi="Tahoma" w:cs="Tahoma"/>
          <w:sz w:val="22"/>
          <w:szCs w:val="22"/>
        </w:rPr>
        <w:t xml:space="preserve"> rozhodnutí v těchto termínech:</w:t>
      </w:r>
    </w:p>
    <w:p w14:paraId="4E8BFFDA" w14:textId="49F72713" w:rsidR="00A54991" w:rsidRPr="00884DE8" w:rsidRDefault="006076BC" w:rsidP="00AA2B28">
      <w:pPr>
        <w:numPr>
          <w:ilvl w:val="0"/>
          <w:numId w:val="19"/>
        </w:numPr>
        <w:tabs>
          <w:tab w:val="clear" w:pos="2577"/>
          <w:tab w:val="num" w:pos="714"/>
        </w:tabs>
        <w:spacing w:before="120"/>
        <w:ind w:left="714" w:hanging="357"/>
        <w:jc w:val="both"/>
        <w:rPr>
          <w:rFonts w:ascii="Tahoma" w:hAnsi="Tahoma" w:cs="Tahoma"/>
          <w:sz w:val="22"/>
          <w:szCs w:val="22"/>
        </w:rPr>
      </w:pPr>
      <w:r w:rsidRPr="4C5F9115">
        <w:rPr>
          <w:rFonts w:ascii="Tahoma" w:hAnsi="Tahoma" w:cs="Tahoma"/>
          <w:b/>
          <w:bCs/>
          <w:sz w:val="22"/>
          <w:szCs w:val="22"/>
        </w:rPr>
        <w:t>žádost o </w:t>
      </w:r>
      <w:r w:rsidR="00A54991" w:rsidRPr="4C5F9115">
        <w:rPr>
          <w:rFonts w:ascii="Tahoma" w:hAnsi="Tahoma" w:cs="Tahoma"/>
          <w:b/>
          <w:bCs/>
          <w:sz w:val="22"/>
          <w:szCs w:val="22"/>
        </w:rPr>
        <w:t xml:space="preserve">vydání </w:t>
      </w:r>
      <w:r w:rsidR="00AD65EE">
        <w:rPr>
          <w:rFonts w:ascii="Tahoma" w:hAnsi="Tahoma" w:cs="Tahoma"/>
          <w:b/>
          <w:bCs/>
          <w:sz w:val="22"/>
          <w:szCs w:val="22"/>
        </w:rPr>
        <w:t>rozhodnutí o povolení záměru</w:t>
      </w:r>
      <w:r w:rsidR="00F73605">
        <w:rPr>
          <w:rFonts w:ascii="Tahoma" w:hAnsi="Tahoma" w:cs="Tahoma"/>
          <w:b/>
          <w:bCs/>
          <w:sz w:val="22"/>
          <w:szCs w:val="22"/>
        </w:rPr>
        <w:t xml:space="preserve"> </w:t>
      </w:r>
      <w:bookmarkStart w:id="16" w:name="_GoBack"/>
      <w:bookmarkEnd w:id="16"/>
      <w:del w:id="17" w:author="Barbora Kolbasová" w:date="2025-02-24T10:48:00Z">
        <w:r w:rsidR="00A54991" w:rsidRPr="4C5F9115" w:rsidDel="009E2A4E">
          <w:rPr>
            <w:rFonts w:ascii="Tahoma" w:hAnsi="Tahoma" w:cs="Tahoma"/>
            <w:b/>
            <w:bCs/>
            <w:sz w:val="22"/>
            <w:szCs w:val="22"/>
          </w:rPr>
          <w:delText xml:space="preserve"> </w:delText>
        </w:r>
      </w:del>
      <w:r w:rsidR="00D10F4C" w:rsidRPr="00884DE8">
        <w:rPr>
          <w:rFonts w:ascii="Tahoma" w:hAnsi="Tahoma" w:cs="Tahoma"/>
          <w:b/>
          <w:bCs/>
          <w:sz w:val="22"/>
          <w:szCs w:val="22"/>
        </w:rPr>
        <w:t xml:space="preserve">a žádost o vydání povolení odstranění staveb, terénních úprav a zařízení </w:t>
      </w:r>
      <w:r w:rsidR="00A54991" w:rsidRPr="00884DE8">
        <w:rPr>
          <w:rFonts w:ascii="Tahoma" w:hAnsi="Tahoma" w:cs="Tahoma"/>
          <w:b/>
          <w:bCs/>
          <w:sz w:val="22"/>
          <w:szCs w:val="22"/>
        </w:rPr>
        <w:t>do</w:t>
      </w:r>
      <w:r w:rsidRPr="00884DE8">
        <w:rPr>
          <w:rFonts w:ascii="Tahoma" w:hAnsi="Tahoma" w:cs="Tahoma"/>
          <w:b/>
          <w:bCs/>
          <w:sz w:val="22"/>
          <w:szCs w:val="22"/>
        </w:rPr>
        <w:t> </w:t>
      </w:r>
      <w:r w:rsidR="00704BB8">
        <w:rPr>
          <w:rFonts w:ascii="Tahoma" w:hAnsi="Tahoma" w:cs="Tahoma"/>
          <w:b/>
          <w:bCs/>
          <w:sz w:val="22"/>
          <w:szCs w:val="22"/>
        </w:rPr>
        <w:t>5</w:t>
      </w:r>
      <w:r w:rsidR="00704BB8" w:rsidRPr="00884DE8">
        <w:rPr>
          <w:rFonts w:ascii="Tahoma" w:hAnsi="Tahoma" w:cs="Tahoma"/>
          <w:b/>
          <w:bCs/>
          <w:sz w:val="22"/>
          <w:szCs w:val="22"/>
        </w:rPr>
        <w:t xml:space="preserve"> </w:t>
      </w:r>
      <w:r w:rsidR="00761558" w:rsidRPr="00884DE8">
        <w:rPr>
          <w:rFonts w:ascii="Tahoma" w:hAnsi="Tahoma" w:cs="Tahoma"/>
          <w:b/>
          <w:bCs/>
          <w:sz w:val="22"/>
          <w:szCs w:val="22"/>
        </w:rPr>
        <w:t>dnů</w:t>
      </w:r>
      <w:r w:rsidR="00A54991" w:rsidRPr="00884DE8">
        <w:rPr>
          <w:rFonts w:ascii="Tahoma" w:hAnsi="Tahoma" w:cs="Tahoma"/>
          <w:sz w:val="22"/>
          <w:szCs w:val="22"/>
        </w:rPr>
        <w:t xml:space="preserve"> </w:t>
      </w:r>
      <w:bookmarkStart w:id="18" w:name="_Hlk42250891"/>
      <w:r w:rsidR="00F90F07" w:rsidRPr="00884DE8">
        <w:rPr>
          <w:rFonts w:ascii="Tahoma" w:hAnsi="Tahoma" w:cs="Tahoma"/>
          <w:b/>
          <w:bCs/>
          <w:sz w:val="22"/>
          <w:szCs w:val="22"/>
        </w:rPr>
        <w:t xml:space="preserve">od převzetí </w:t>
      </w:r>
      <w:r w:rsidR="00884DE8">
        <w:rPr>
          <w:rFonts w:ascii="Tahoma" w:hAnsi="Tahoma" w:cs="Tahoma"/>
          <w:b/>
          <w:bCs/>
          <w:sz w:val="22"/>
          <w:szCs w:val="22"/>
        </w:rPr>
        <w:t>1</w:t>
      </w:r>
      <w:r w:rsidR="00F90F07" w:rsidRPr="00884DE8">
        <w:rPr>
          <w:rFonts w:ascii="Tahoma" w:hAnsi="Tahoma" w:cs="Tahoma"/>
          <w:b/>
          <w:bCs/>
          <w:sz w:val="22"/>
          <w:szCs w:val="22"/>
        </w:rPr>
        <w:t>. části díla objednatelem</w:t>
      </w:r>
      <w:bookmarkEnd w:id="18"/>
      <w:r w:rsidR="00016CA0" w:rsidRPr="00884DE8">
        <w:rPr>
          <w:rFonts w:ascii="Tahoma" w:hAnsi="Tahoma" w:cs="Tahoma"/>
          <w:sz w:val="22"/>
          <w:szCs w:val="22"/>
        </w:rPr>
        <w:t>.</w:t>
      </w:r>
    </w:p>
    <w:p w14:paraId="557389D6" w14:textId="4F452C2D" w:rsidR="00A07458" w:rsidRDefault="00A07458" w:rsidP="004F3126">
      <w:pPr>
        <w:pStyle w:val="OdstavecSmlouvy"/>
        <w:keepLines w:val="0"/>
        <w:tabs>
          <w:tab w:val="clear" w:pos="426"/>
          <w:tab w:val="clear" w:pos="1701"/>
        </w:tabs>
        <w:spacing w:before="120" w:after="0"/>
        <w:ind w:left="357"/>
        <w:rPr>
          <w:rFonts w:ascii="Tahoma" w:hAnsi="Tahoma" w:cs="Tahoma"/>
          <w:sz w:val="22"/>
          <w:szCs w:val="22"/>
        </w:rPr>
      </w:pPr>
      <w:r>
        <w:rPr>
          <w:rFonts w:ascii="Tahoma" w:hAnsi="Tahoma" w:cs="Tahoma"/>
          <w:sz w:val="22"/>
          <w:szCs w:val="22"/>
        </w:rPr>
        <w:t>Bezodkladně po podání příslušné žádosti</w:t>
      </w:r>
      <w:r w:rsidR="00BC1475">
        <w:rPr>
          <w:rFonts w:ascii="Tahoma" w:hAnsi="Tahoma" w:cs="Tahoma"/>
          <w:sz w:val="22"/>
          <w:szCs w:val="22"/>
        </w:rPr>
        <w:t xml:space="preserve"> </w:t>
      </w:r>
      <w:r>
        <w:rPr>
          <w:rFonts w:ascii="Tahoma" w:hAnsi="Tahoma" w:cs="Tahoma"/>
          <w:sz w:val="22"/>
          <w:szCs w:val="22"/>
        </w:rPr>
        <w:t>je příkaz</w:t>
      </w:r>
      <w:r w:rsidR="00BC1475">
        <w:rPr>
          <w:rFonts w:ascii="Tahoma" w:hAnsi="Tahoma" w:cs="Tahoma"/>
          <w:sz w:val="22"/>
          <w:szCs w:val="22"/>
        </w:rPr>
        <w:t>ní</w:t>
      </w:r>
      <w:r w:rsidR="005C3556">
        <w:rPr>
          <w:rFonts w:ascii="Tahoma" w:hAnsi="Tahoma" w:cs="Tahoma"/>
          <w:sz w:val="22"/>
          <w:szCs w:val="22"/>
        </w:rPr>
        <w:t xml:space="preserve">k povinen </w:t>
      </w:r>
      <w:r w:rsidR="00D8032C">
        <w:rPr>
          <w:rFonts w:ascii="Tahoma" w:hAnsi="Tahoma" w:cs="Tahoma"/>
          <w:sz w:val="22"/>
          <w:szCs w:val="22"/>
        </w:rPr>
        <w:t>ji e-mailem</w:t>
      </w:r>
      <w:r w:rsidR="00EE529E">
        <w:rPr>
          <w:rFonts w:ascii="Tahoma" w:hAnsi="Tahoma" w:cs="Tahoma"/>
          <w:sz w:val="22"/>
          <w:szCs w:val="22"/>
        </w:rPr>
        <w:t xml:space="preserve"> zaslat </w:t>
      </w:r>
      <w:r w:rsidR="005C3556">
        <w:rPr>
          <w:rFonts w:ascii="Tahoma" w:hAnsi="Tahoma" w:cs="Tahoma"/>
          <w:sz w:val="22"/>
          <w:szCs w:val="22"/>
        </w:rPr>
        <w:t xml:space="preserve"> příkazci , a</w:t>
      </w:r>
      <w:r w:rsidR="000B41CA">
        <w:rPr>
          <w:rFonts w:ascii="Tahoma" w:hAnsi="Tahoma" w:cs="Tahoma"/>
          <w:sz w:val="22"/>
          <w:szCs w:val="22"/>
        </w:rPr>
        <w:t> </w:t>
      </w:r>
      <w:r w:rsidR="005C3556">
        <w:rPr>
          <w:rFonts w:ascii="Tahoma" w:hAnsi="Tahoma" w:cs="Tahoma"/>
          <w:sz w:val="22"/>
          <w:szCs w:val="22"/>
        </w:rPr>
        <w:t>to včetně potvrzení o jejím</w:t>
      </w:r>
      <w:r>
        <w:rPr>
          <w:rFonts w:ascii="Tahoma" w:hAnsi="Tahoma" w:cs="Tahoma"/>
          <w:sz w:val="22"/>
          <w:szCs w:val="22"/>
        </w:rPr>
        <w:t xml:space="preserve"> podání.</w:t>
      </w:r>
    </w:p>
    <w:p w14:paraId="4C7BBB4C" w14:textId="28A2BE48" w:rsidR="00A07458" w:rsidRDefault="0065761E" w:rsidP="004F3126">
      <w:pPr>
        <w:pStyle w:val="OdstavecSmlouvy"/>
        <w:keepLines w:val="0"/>
        <w:tabs>
          <w:tab w:val="clear" w:pos="426"/>
          <w:tab w:val="clear" w:pos="1701"/>
        </w:tabs>
        <w:spacing w:before="120" w:after="0"/>
        <w:ind w:left="357"/>
        <w:rPr>
          <w:rFonts w:ascii="Tahoma" w:hAnsi="Tahoma" w:cs="Tahoma"/>
          <w:sz w:val="22"/>
          <w:szCs w:val="22"/>
        </w:rPr>
      </w:pPr>
      <w:r>
        <w:rPr>
          <w:rFonts w:ascii="Tahoma" w:hAnsi="Tahoma" w:cs="Tahoma"/>
          <w:sz w:val="22"/>
          <w:szCs w:val="22"/>
        </w:rPr>
        <w:t>Bezodkladně p</w:t>
      </w:r>
      <w:r w:rsidR="00A07458">
        <w:rPr>
          <w:rFonts w:ascii="Tahoma" w:hAnsi="Tahoma" w:cs="Tahoma"/>
          <w:sz w:val="22"/>
          <w:szCs w:val="22"/>
        </w:rPr>
        <w:t>o vydání příslušn</w:t>
      </w:r>
      <w:r w:rsidR="00C86A8E">
        <w:rPr>
          <w:rFonts w:ascii="Tahoma" w:hAnsi="Tahoma" w:cs="Tahoma"/>
          <w:sz w:val="22"/>
          <w:szCs w:val="22"/>
        </w:rPr>
        <w:t>ého</w:t>
      </w:r>
      <w:r w:rsidR="00A07458">
        <w:rPr>
          <w:rFonts w:ascii="Tahoma" w:hAnsi="Tahoma" w:cs="Tahoma"/>
          <w:sz w:val="22"/>
          <w:szCs w:val="22"/>
        </w:rPr>
        <w:t xml:space="preserve"> rozhodnutí stavebním úřadem je příkazník povinen </w:t>
      </w:r>
      <w:r w:rsidR="00EE529E">
        <w:rPr>
          <w:rFonts w:ascii="Tahoma" w:hAnsi="Tahoma" w:cs="Tahoma"/>
          <w:sz w:val="22"/>
          <w:szCs w:val="22"/>
        </w:rPr>
        <w:t xml:space="preserve">jej </w:t>
      </w:r>
      <w:r w:rsidR="00425CA9">
        <w:rPr>
          <w:rFonts w:ascii="Tahoma" w:hAnsi="Tahoma" w:cs="Tahoma"/>
          <w:sz w:val="22"/>
          <w:szCs w:val="22"/>
        </w:rPr>
        <w:t xml:space="preserve">e-mailem zaslat </w:t>
      </w:r>
      <w:r w:rsidR="00A07458">
        <w:rPr>
          <w:rFonts w:ascii="Tahoma" w:hAnsi="Tahoma" w:cs="Tahoma"/>
          <w:sz w:val="22"/>
          <w:szCs w:val="22"/>
        </w:rPr>
        <w:t>příkazci.</w:t>
      </w:r>
    </w:p>
    <w:p w14:paraId="41CD234F" w14:textId="4EEB3A38" w:rsidR="00BC1475" w:rsidRPr="00494589" w:rsidRDefault="00494589" w:rsidP="004F3126">
      <w:pPr>
        <w:pStyle w:val="OdstavecSmlouvy"/>
        <w:keepLines w:val="0"/>
        <w:tabs>
          <w:tab w:val="clear" w:pos="426"/>
          <w:tab w:val="clear" w:pos="1701"/>
        </w:tabs>
        <w:spacing w:before="120" w:after="0"/>
        <w:ind w:left="357"/>
        <w:rPr>
          <w:rFonts w:ascii="Tahoma" w:hAnsi="Tahoma" w:cs="Tahoma"/>
          <w:sz w:val="22"/>
          <w:szCs w:val="22"/>
        </w:rPr>
      </w:pPr>
      <w:r w:rsidRPr="00494589">
        <w:rPr>
          <w:rFonts w:ascii="Tahoma" w:hAnsi="Tahoma" w:cs="Tahoma"/>
          <w:sz w:val="22"/>
          <w:szCs w:val="22"/>
        </w:rPr>
        <w:lastRenderedPageBreak/>
        <w:t>Bezodkladně po nabytí právní moci</w:t>
      </w:r>
      <w:r w:rsidR="00BC1475" w:rsidRPr="00494589">
        <w:rPr>
          <w:rFonts w:ascii="Tahoma" w:hAnsi="Tahoma" w:cs="Tahoma"/>
          <w:sz w:val="22"/>
          <w:szCs w:val="22"/>
        </w:rPr>
        <w:t xml:space="preserve"> </w:t>
      </w:r>
      <w:r w:rsidR="005C3556">
        <w:rPr>
          <w:rFonts w:ascii="Tahoma" w:hAnsi="Tahoma" w:cs="Tahoma"/>
          <w:sz w:val="22"/>
          <w:szCs w:val="22"/>
        </w:rPr>
        <w:t>příslušných rozhodnutí vydan</w:t>
      </w:r>
      <w:r w:rsidR="002540A0">
        <w:rPr>
          <w:rFonts w:ascii="Tahoma" w:hAnsi="Tahoma" w:cs="Tahoma"/>
          <w:sz w:val="22"/>
          <w:szCs w:val="22"/>
        </w:rPr>
        <w:t>ého</w:t>
      </w:r>
      <w:r w:rsidR="005C3556">
        <w:rPr>
          <w:rFonts w:ascii="Tahoma" w:hAnsi="Tahoma" w:cs="Tahoma"/>
          <w:sz w:val="22"/>
          <w:szCs w:val="22"/>
        </w:rPr>
        <w:t xml:space="preserve"> stavebním úřadem</w:t>
      </w:r>
      <w:r w:rsidRPr="00494589">
        <w:rPr>
          <w:rFonts w:ascii="Tahoma" w:hAnsi="Tahoma" w:cs="Tahoma"/>
          <w:sz w:val="22"/>
          <w:szCs w:val="22"/>
        </w:rPr>
        <w:t xml:space="preserve"> je příkazník povinen </w:t>
      </w:r>
      <w:r w:rsidR="002540A0">
        <w:rPr>
          <w:rFonts w:ascii="Tahoma" w:hAnsi="Tahoma" w:cs="Tahoma"/>
          <w:sz w:val="22"/>
          <w:szCs w:val="22"/>
        </w:rPr>
        <w:t>jej e-mailem</w:t>
      </w:r>
      <w:r w:rsidR="00D47E6B">
        <w:rPr>
          <w:rFonts w:ascii="Tahoma" w:hAnsi="Tahoma" w:cs="Tahoma"/>
          <w:sz w:val="22"/>
          <w:szCs w:val="22"/>
        </w:rPr>
        <w:t xml:space="preserve"> zaslat </w:t>
      </w:r>
      <w:r w:rsidRPr="00494589">
        <w:rPr>
          <w:rFonts w:ascii="Tahoma" w:hAnsi="Tahoma" w:cs="Tahoma"/>
          <w:sz w:val="22"/>
          <w:szCs w:val="22"/>
        </w:rPr>
        <w:t>příkazci</w:t>
      </w:r>
      <w:r w:rsidR="00D47E6B">
        <w:rPr>
          <w:rFonts w:ascii="Tahoma" w:hAnsi="Tahoma" w:cs="Tahoma"/>
          <w:sz w:val="22"/>
          <w:szCs w:val="22"/>
        </w:rPr>
        <w:t xml:space="preserve">, a to včetně potvrzení </w:t>
      </w:r>
      <w:r w:rsidR="00A267F7">
        <w:rPr>
          <w:rFonts w:ascii="Tahoma" w:hAnsi="Tahoma" w:cs="Tahoma"/>
          <w:sz w:val="22"/>
          <w:szCs w:val="22"/>
        </w:rPr>
        <w:t xml:space="preserve">o nabytí právní moci a oznámení </w:t>
      </w:r>
      <w:r w:rsidR="00471A8A">
        <w:rPr>
          <w:rFonts w:ascii="Tahoma" w:hAnsi="Tahoma" w:cs="Tahoma"/>
          <w:sz w:val="22"/>
          <w:szCs w:val="22"/>
        </w:rPr>
        <w:t>stavebního úřadu o ověření projektové dokumentace spolu se štítkem obsahujícím identifikační údaje o povolené stavbě</w:t>
      </w:r>
      <w:r w:rsidR="00BC1475" w:rsidRPr="00494589">
        <w:rPr>
          <w:rFonts w:ascii="Tahoma" w:hAnsi="Tahoma" w:cs="Tahoma"/>
          <w:sz w:val="22"/>
          <w:szCs w:val="22"/>
        </w:rPr>
        <w:t>.</w:t>
      </w:r>
    </w:p>
    <w:p w14:paraId="54FBE381" w14:textId="3C404E34" w:rsidR="00033401" w:rsidRPr="00080BAF" w:rsidRDefault="0003340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 xml:space="preserve">Výkon </w:t>
      </w:r>
      <w:r w:rsidR="004927F9">
        <w:rPr>
          <w:rFonts w:ascii="Tahoma" w:hAnsi="Tahoma" w:cs="Tahoma"/>
          <w:b/>
          <w:bCs/>
          <w:sz w:val="22"/>
          <w:szCs w:val="22"/>
        </w:rPr>
        <w:t xml:space="preserve">činnosti </w:t>
      </w:r>
      <w:r w:rsidRPr="00080BAF">
        <w:rPr>
          <w:rFonts w:ascii="Tahoma" w:hAnsi="Tahoma" w:cs="Tahoma"/>
          <w:b/>
          <w:bCs/>
          <w:sz w:val="22"/>
          <w:szCs w:val="22"/>
        </w:rPr>
        <w:t>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5E53B92F" w14:textId="0A0501DA" w:rsidR="00033401" w:rsidRPr="00080BAF" w:rsidRDefault="00033401" w:rsidP="00AA2B28">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Výkon </w:t>
      </w:r>
      <w:r w:rsidR="003075A6">
        <w:rPr>
          <w:rFonts w:ascii="Tahoma" w:hAnsi="Tahoma" w:cs="Tahoma"/>
          <w:sz w:val="22"/>
          <w:szCs w:val="22"/>
        </w:rPr>
        <w:t xml:space="preserve">činnosti </w:t>
      </w:r>
      <w:r w:rsidRPr="00080BAF">
        <w:rPr>
          <w:rFonts w:ascii="Tahoma" w:hAnsi="Tahoma" w:cs="Tahoma"/>
          <w:sz w:val="22"/>
          <w:szCs w:val="22"/>
        </w:rPr>
        <w:t xml:space="preserve">koordinátora bezpečnosti a ochrany zdraví při práci na staveništi </w:t>
      </w:r>
      <w:r w:rsidR="00AF3BB5" w:rsidRPr="00080BAF">
        <w:rPr>
          <w:rFonts w:ascii="Tahoma" w:hAnsi="Tahoma" w:cs="Tahoma"/>
          <w:sz w:val="22"/>
          <w:szCs w:val="22"/>
        </w:rPr>
        <w:t>po</w:t>
      </w:r>
      <w:r w:rsidR="00336A49">
        <w:rPr>
          <w:rFonts w:ascii="Tahoma" w:hAnsi="Tahoma" w:cs="Tahoma"/>
          <w:sz w:val="22"/>
          <w:szCs w:val="22"/>
        </w:rPr>
        <w:t> </w:t>
      </w:r>
      <w:r w:rsidR="00AF3BB5" w:rsidRPr="00080BAF">
        <w:rPr>
          <w:rFonts w:ascii="Tahoma" w:hAnsi="Tahoma" w:cs="Tahoma"/>
          <w:sz w:val="22"/>
          <w:szCs w:val="22"/>
        </w:rPr>
        <w:t xml:space="preserve">dobu přípravy stavby </w:t>
      </w:r>
      <w:r w:rsidR="003855C7" w:rsidRPr="00080BAF">
        <w:rPr>
          <w:rFonts w:ascii="Tahoma" w:hAnsi="Tahoma" w:cs="Tahoma"/>
          <w:sz w:val="22"/>
          <w:szCs w:val="22"/>
        </w:rPr>
        <w:t xml:space="preserve">dle čl. XI </w:t>
      </w:r>
      <w:r w:rsidR="00336A49">
        <w:rPr>
          <w:rFonts w:ascii="Tahoma" w:hAnsi="Tahoma" w:cs="Tahoma"/>
          <w:sz w:val="22"/>
          <w:szCs w:val="22"/>
        </w:rPr>
        <w:t>odst. </w:t>
      </w:r>
      <w:r w:rsidRPr="00080BAF">
        <w:rPr>
          <w:rFonts w:ascii="Tahoma" w:hAnsi="Tahoma" w:cs="Tahoma"/>
          <w:sz w:val="22"/>
          <w:szCs w:val="22"/>
        </w:rPr>
        <w:t>3 této smlouvy bude prováděn po</w:t>
      </w:r>
      <w:r w:rsidR="00336A49">
        <w:rPr>
          <w:rFonts w:ascii="Tahoma" w:hAnsi="Tahoma" w:cs="Tahoma"/>
          <w:sz w:val="22"/>
          <w:szCs w:val="22"/>
        </w:rPr>
        <w:t> </w:t>
      </w:r>
      <w:r w:rsidRPr="00080BAF">
        <w:rPr>
          <w:rFonts w:ascii="Tahoma" w:hAnsi="Tahoma" w:cs="Tahoma"/>
          <w:sz w:val="22"/>
          <w:szCs w:val="22"/>
        </w:rPr>
        <w:t>celou dobu zpracov</w:t>
      </w:r>
      <w:r w:rsidR="001F73A6" w:rsidRPr="00080BAF">
        <w:rPr>
          <w:rFonts w:ascii="Tahoma" w:hAnsi="Tahoma" w:cs="Tahoma"/>
          <w:sz w:val="22"/>
          <w:szCs w:val="22"/>
        </w:rPr>
        <w:t>ání předmětu plnění dle</w:t>
      </w:r>
      <w:r w:rsidR="00336A49">
        <w:rPr>
          <w:rFonts w:ascii="Tahoma" w:hAnsi="Tahoma" w:cs="Tahoma"/>
          <w:sz w:val="22"/>
          <w:szCs w:val="22"/>
        </w:rPr>
        <w:t xml:space="preserve"> čl. </w:t>
      </w:r>
      <w:r w:rsidR="001F73A6" w:rsidRPr="00080BAF">
        <w:rPr>
          <w:rFonts w:ascii="Tahoma" w:hAnsi="Tahoma" w:cs="Tahoma"/>
          <w:sz w:val="22"/>
          <w:szCs w:val="22"/>
        </w:rPr>
        <w:t>III a čl.</w:t>
      </w:r>
      <w:r w:rsidR="00336A49">
        <w:rPr>
          <w:rFonts w:ascii="Tahoma" w:hAnsi="Tahoma" w:cs="Tahoma"/>
          <w:sz w:val="22"/>
          <w:szCs w:val="22"/>
        </w:rPr>
        <w:t> </w:t>
      </w:r>
      <w:r w:rsidR="001F73A6" w:rsidRPr="00080BAF">
        <w:rPr>
          <w:rFonts w:ascii="Tahoma" w:hAnsi="Tahoma" w:cs="Tahoma"/>
          <w:sz w:val="22"/>
          <w:szCs w:val="22"/>
        </w:rPr>
        <w:t>XI</w:t>
      </w:r>
      <w:r w:rsidR="00336A49">
        <w:rPr>
          <w:rFonts w:ascii="Tahoma" w:hAnsi="Tahoma" w:cs="Tahoma"/>
          <w:sz w:val="22"/>
          <w:szCs w:val="22"/>
        </w:rPr>
        <w:t xml:space="preserve"> odst. </w:t>
      </w:r>
      <w:r w:rsidRPr="00080BAF">
        <w:rPr>
          <w:rFonts w:ascii="Tahoma" w:hAnsi="Tahoma" w:cs="Tahoma"/>
          <w:sz w:val="22"/>
          <w:szCs w:val="22"/>
        </w:rPr>
        <w:t>1 písm.</w:t>
      </w:r>
      <w:r w:rsidR="00336A49">
        <w:rPr>
          <w:rFonts w:ascii="Tahoma" w:hAnsi="Tahoma" w:cs="Tahoma"/>
          <w:sz w:val="22"/>
          <w:szCs w:val="22"/>
        </w:rPr>
        <w:t> </w:t>
      </w:r>
      <w:r w:rsidRPr="00080BAF">
        <w:rPr>
          <w:rFonts w:ascii="Tahoma" w:hAnsi="Tahoma" w:cs="Tahoma"/>
          <w:sz w:val="22"/>
          <w:szCs w:val="22"/>
        </w:rPr>
        <w:t>a) této smlouvy.</w:t>
      </w:r>
    </w:p>
    <w:p w14:paraId="4CF41A70" w14:textId="310DE7CC" w:rsidR="00A54991" w:rsidRPr="00080BAF" w:rsidRDefault="00A5499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dozoru</w:t>
      </w:r>
      <w:r w:rsidR="00D857DA">
        <w:rPr>
          <w:rFonts w:ascii="Tahoma" w:hAnsi="Tahoma" w:cs="Tahoma"/>
          <w:b/>
          <w:bCs/>
          <w:sz w:val="22"/>
          <w:szCs w:val="22"/>
        </w:rPr>
        <w:t xml:space="preserve"> projektanta</w:t>
      </w:r>
      <w:r w:rsidRPr="00080BAF">
        <w:rPr>
          <w:rFonts w:ascii="Tahoma" w:hAnsi="Tahoma" w:cs="Tahoma"/>
          <w:b/>
          <w:bCs/>
          <w:sz w:val="22"/>
          <w:szCs w:val="22"/>
        </w:rPr>
        <w:t>:</w:t>
      </w:r>
    </w:p>
    <w:p w14:paraId="4BA716C6" w14:textId="235A5A66" w:rsidR="00A54991" w:rsidRDefault="00D857DA" w:rsidP="00AA2B28">
      <w:pPr>
        <w:pStyle w:val="OdstavecSmlouvy"/>
        <w:keepLines w:val="0"/>
        <w:numPr>
          <w:ilvl w:val="0"/>
          <w:numId w:val="29"/>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D</w:t>
      </w:r>
      <w:r w:rsidR="00336A49" w:rsidRPr="1977BB48">
        <w:rPr>
          <w:rFonts w:ascii="Tahoma" w:hAnsi="Tahoma" w:cs="Tahoma"/>
          <w:sz w:val="22"/>
          <w:szCs w:val="22"/>
        </w:rPr>
        <w:t>ozor</w:t>
      </w:r>
      <w:r>
        <w:rPr>
          <w:rFonts w:ascii="Tahoma" w:hAnsi="Tahoma" w:cs="Tahoma"/>
          <w:sz w:val="22"/>
          <w:szCs w:val="22"/>
        </w:rPr>
        <w:t xml:space="preserve"> projektanta</w:t>
      </w:r>
      <w:r w:rsidR="00336A49" w:rsidRPr="1977BB48">
        <w:rPr>
          <w:rFonts w:ascii="Tahoma" w:hAnsi="Tahoma" w:cs="Tahoma"/>
          <w:sz w:val="22"/>
          <w:szCs w:val="22"/>
        </w:rPr>
        <w:t xml:space="preserve"> dle čl. XI</w:t>
      </w:r>
      <w:r w:rsidR="00A54991" w:rsidRPr="1977BB48">
        <w:rPr>
          <w:rFonts w:ascii="Tahoma" w:hAnsi="Tahoma" w:cs="Tahoma"/>
          <w:sz w:val="22"/>
          <w:szCs w:val="22"/>
        </w:rPr>
        <w:t xml:space="preserve"> odst. </w:t>
      </w:r>
      <w:r w:rsidR="00ED604E" w:rsidRPr="1977BB48">
        <w:rPr>
          <w:rFonts w:ascii="Tahoma" w:hAnsi="Tahoma" w:cs="Tahoma"/>
          <w:sz w:val="22"/>
          <w:szCs w:val="22"/>
        </w:rPr>
        <w:t xml:space="preserve">4 </w:t>
      </w:r>
      <w:r w:rsidR="00336A49" w:rsidRPr="1977BB48">
        <w:rPr>
          <w:rFonts w:ascii="Tahoma" w:hAnsi="Tahoma" w:cs="Tahoma"/>
          <w:sz w:val="22"/>
          <w:szCs w:val="22"/>
        </w:rPr>
        <w:t xml:space="preserve">této smlouvy </w:t>
      </w:r>
      <w:r w:rsidR="00A54991" w:rsidRPr="1977BB48">
        <w:rPr>
          <w:rFonts w:ascii="Tahoma" w:hAnsi="Tahoma" w:cs="Tahoma"/>
          <w:sz w:val="22"/>
          <w:szCs w:val="22"/>
        </w:rPr>
        <w:t>bude prováděn po</w:t>
      </w:r>
      <w:r w:rsidR="00336A49" w:rsidRPr="1977BB48">
        <w:rPr>
          <w:rFonts w:ascii="Tahoma" w:hAnsi="Tahoma" w:cs="Tahoma"/>
          <w:sz w:val="22"/>
          <w:szCs w:val="22"/>
        </w:rPr>
        <w:t> </w:t>
      </w:r>
      <w:r w:rsidR="00A54991" w:rsidRPr="1977BB48">
        <w:rPr>
          <w:rFonts w:ascii="Tahoma" w:hAnsi="Tahoma" w:cs="Tahoma"/>
          <w:sz w:val="22"/>
          <w:szCs w:val="22"/>
        </w:rPr>
        <w:t>celou dobu realizace stavby</w:t>
      </w:r>
      <w:r w:rsidR="008340FC">
        <w:rPr>
          <w:rFonts w:ascii="Tahoma" w:hAnsi="Tahoma" w:cs="Tahoma"/>
          <w:sz w:val="22"/>
          <w:szCs w:val="22"/>
        </w:rPr>
        <w:t xml:space="preserve"> </w:t>
      </w:r>
      <w:r w:rsidR="00411296">
        <w:rPr>
          <w:rFonts w:ascii="Tahoma" w:hAnsi="Tahoma" w:cs="Tahoma"/>
          <w:sz w:val="22"/>
          <w:szCs w:val="22"/>
        </w:rPr>
        <w:t xml:space="preserve">a po celou dobu realizace </w:t>
      </w:r>
      <w:r w:rsidR="005D1043">
        <w:rPr>
          <w:rFonts w:ascii="Tahoma" w:hAnsi="Tahoma" w:cs="Tahoma"/>
          <w:sz w:val="22"/>
          <w:szCs w:val="22"/>
        </w:rPr>
        <w:t>dodávek vnitřního vybavení</w:t>
      </w:r>
      <w:r w:rsidR="00A54991" w:rsidRPr="1977BB48">
        <w:rPr>
          <w:rFonts w:ascii="Tahoma" w:hAnsi="Tahoma" w:cs="Tahoma"/>
          <w:sz w:val="22"/>
          <w:szCs w:val="22"/>
        </w:rPr>
        <w:t>. Bude zahájen po</w:t>
      </w:r>
      <w:r w:rsidR="00336A49" w:rsidRPr="1977BB48">
        <w:rPr>
          <w:rFonts w:ascii="Tahoma" w:hAnsi="Tahoma" w:cs="Tahoma"/>
          <w:sz w:val="22"/>
          <w:szCs w:val="22"/>
        </w:rPr>
        <w:t xml:space="preserve"> započetí realizace stavby </w:t>
      </w:r>
      <w:r w:rsidR="005D1043">
        <w:rPr>
          <w:rFonts w:ascii="Tahoma" w:hAnsi="Tahoma" w:cs="Tahoma"/>
          <w:sz w:val="22"/>
          <w:szCs w:val="22"/>
        </w:rPr>
        <w:t xml:space="preserve">a po započetí realizace </w:t>
      </w:r>
      <w:r w:rsidR="00340CDA">
        <w:rPr>
          <w:rFonts w:ascii="Tahoma" w:hAnsi="Tahoma" w:cs="Tahoma"/>
          <w:sz w:val="22"/>
          <w:szCs w:val="22"/>
        </w:rPr>
        <w:t xml:space="preserve">dodávek vnitřního vybavení </w:t>
      </w:r>
      <w:r w:rsidR="00336A49" w:rsidRPr="1977BB48">
        <w:rPr>
          <w:rFonts w:ascii="Tahoma" w:hAnsi="Tahoma" w:cs="Tahoma"/>
          <w:sz w:val="22"/>
          <w:szCs w:val="22"/>
        </w:rPr>
        <w:t>na </w:t>
      </w:r>
      <w:r w:rsidR="00A54991" w:rsidRPr="1977BB48">
        <w:rPr>
          <w:rFonts w:ascii="Tahoma" w:hAnsi="Tahoma" w:cs="Tahoma"/>
          <w:sz w:val="22"/>
          <w:szCs w:val="22"/>
        </w:rPr>
        <w:t xml:space="preserve">písemnou výzvu </w:t>
      </w:r>
      <w:r w:rsidR="00656C88" w:rsidRPr="1977BB48">
        <w:rPr>
          <w:rFonts w:ascii="Tahoma" w:hAnsi="Tahoma" w:cs="Tahoma"/>
          <w:sz w:val="22"/>
          <w:szCs w:val="22"/>
        </w:rPr>
        <w:t>p</w:t>
      </w:r>
      <w:r w:rsidR="001349ED" w:rsidRPr="1977BB48">
        <w:rPr>
          <w:rFonts w:ascii="Tahoma" w:hAnsi="Tahoma" w:cs="Tahoma"/>
          <w:sz w:val="22"/>
          <w:szCs w:val="22"/>
        </w:rPr>
        <w:t>říkazce</w:t>
      </w:r>
      <w:r w:rsidR="00ED604E" w:rsidRPr="1977BB48">
        <w:rPr>
          <w:rFonts w:ascii="Tahoma" w:hAnsi="Tahoma" w:cs="Tahoma"/>
          <w:sz w:val="22"/>
          <w:szCs w:val="22"/>
        </w:rPr>
        <w:t xml:space="preserve"> </w:t>
      </w:r>
      <w:r w:rsidR="00A54991" w:rsidRPr="1977BB48">
        <w:rPr>
          <w:rFonts w:ascii="Tahoma" w:hAnsi="Tahoma" w:cs="Tahoma"/>
          <w:sz w:val="22"/>
          <w:szCs w:val="22"/>
        </w:rPr>
        <w:t>a ukončen</w:t>
      </w:r>
      <w:r w:rsidR="00CD2245">
        <w:rPr>
          <w:rFonts w:ascii="Tahoma" w:hAnsi="Tahoma" w:cs="Tahoma"/>
          <w:sz w:val="22"/>
          <w:szCs w:val="22"/>
        </w:rPr>
        <w:t>:</w:t>
      </w:r>
    </w:p>
    <w:p w14:paraId="634077EE" w14:textId="27BFF6C2" w:rsidR="00F431E3" w:rsidRPr="00826052" w:rsidRDefault="00F431E3" w:rsidP="00F431E3">
      <w:pPr>
        <w:pStyle w:val="OdstavecSmlouvy"/>
        <w:keepLines w:val="0"/>
        <w:numPr>
          <w:ilvl w:val="0"/>
          <w:numId w:val="55"/>
        </w:numPr>
        <w:tabs>
          <w:tab w:val="clear" w:pos="426"/>
          <w:tab w:val="clear" w:pos="1701"/>
        </w:tabs>
        <w:spacing w:before="120" w:after="0"/>
        <w:rPr>
          <w:rFonts w:ascii="Tahoma" w:hAnsi="Tahoma" w:cs="Tahoma"/>
          <w:sz w:val="22"/>
          <w:szCs w:val="22"/>
        </w:rPr>
      </w:pPr>
      <w:r w:rsidRPr="00826052">
        <w:rPr>
          <w:rFonts w:ascii="Tahoma" w:hAnsi="Tahoma" w:cs="Tahoma"/>
          <w:sz w:val="22"/>
          <w:szCs w:val="22"/>
        </w:rPr>
        <w:t>v případě stavby v okamžiku, kdy bude stavba zhotovená dle projektové dokumentace, jež je předmětem díla, zcela dokončena a převzata bez jakýchkoliv vad a nedodělků a zároveň bude možné v souladu se stavebním zákonem započít s trvalým užíváním stavby,</w:t>
      </w:r>
    </w:p>
    <w:p w14:paraId="64218CD5" w14:textId="77777777" w:rsidR="00A54991" w:rsidRPr="00080BAF" w:rsidRDefault="00A54991" w:rsidP="0084799D">
      <w:pPr>
        <w:pStyle w:val="slolnkuSmlouvy"/>
        <w:widowControl w:val="0"/>
        <w:rPr>
          <w:rFonts w:ascii="Tahoma" w:hAnsi="Tahoma" w:cs="Tahoma"/>
          <w:sz w:val="22"/>
          <w:szCs w:val="22"/>
        </w:rPr>
      </w:pPr>
      <w:r w:rsidRPr="00080BAF">
        <w:rPr>
          <w:rFonts w:ascii="Tahoma" w:hAnsi="Tahoma" w:cs="Tahoma"/>
          <w:sz w:val="22"/>
          <w:szCs w:val="22"/>
        </w:rPr>
        <w:t>XI</w:t>
      </w:r>
      <w:r w:rsidR="008172C8">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7624BE96" w14:textId="77777777" w:rsidR="00A54991" w:rsidRPr="00080BAF" w:rsidRDefault="006C62A5" w:rsidP="00AA2B28">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7AB08051" w14:textId="77777777" w:rsidR="00A54991" w:rsidRPr="00483ABD" w:rsidRDefault="006C62A5" w:rsidP="00AA2B28">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bookmarkStart w:id="19" w:name="_Hlk42251327"/>
      <w:r w:rsidRPr="00483ABD">
        <w:rPr>
          <w:rFonts w:ascii="Tahoma" w:hAnsi="Tahoma" w:cs="Tahoma"/>
          <w:sz w:val="22"/>
          <w:szCs w:val="22"/>
        </w:rPr>
        <w:t>odměn</w:t>
      </w:r>
      <w:r w:rsidR="00A54991" w:rsidRPr="00483ABD">
        <w:rPr>
          <w:rFonts w:ascii="Tahoma" w:hAnsi="Tahoma" w:cs="Tahoma"/>
          <w:sz w:val="22"/>
          <w:szCs w:val="22"/>
        </w:rPr>
        <w:t>a za inženýrskou činnost:</w:t>
      </w:r>
    </w:p>
    <w:bookmarkEnd w:id="19"/>
    <w:p w14:paraId="60379F21"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50E0B0FE"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Pr="009B7D03">
        <w:rPr>
          <w:rFonts w:ascii="Tahoma" w:hAnsi="Tahoma" w:cs="Tahoma"/>
          <w:sz w:val="22"/>
          <w:szCs w:val="22"/>
        </w:rPr>
        <w:t>………</w:t>
      </w:r>
      <w:r w:rsidR="00336A49" w:rsidRPr="009B7D03">
        <w:rPr>
          <w:rFonts w:ascii="Tahoma" w:hAnsi="Tahoma" w:cs="Tahoma"/>
          <w:sz w:val="22"/>
          <w:szCs w:val="22"/>
        </w:rPr>
        <w:t>……… </w:t>
      </w:r>
      <w:r w:rsidRPr="009B7D03">
        <w:rPr>
          <w:rFonts w:ascii="Tahoma" w:hAnsi="Tahoma" w:cs="Tahoma"/>
          <w:sz w:val="22"/>
          <w:szCs w:val="22"/>
        </w:rPr>
        <w:t>Kč</w:t>
      </w:r>
    </w:p>
    <w:p w14:paraId="56F2F1B7"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25E03D13" w14:textId="13ECAF79" w:rsidR="00ED604E" w:rsidRPr="00483ABD" w:rsidRDefault="006C62A5" w:rsidP="00AA2B28">
      <w:pPr>
        <w:pStyle w:val="OdstavecSmlouvy"/>
        <w:keepLines w:val="0"/>
        <w:numPr>
          <w:ilvl w:val="0"/>
          <w:numId w:val="20"/>
        </w:numPr>
        <w:tabs>
          <w:tab w:val="clear" w:pos="360"/>
          <w:tab w:val="clear" w:pos="426"/>
          <w:tab w:val="clear" w:pos="1701"/>
          <w:tab w:val="num" w:pos="714"/>
        </w:tabs>
        <w:spacing w:before="120" w:after="0"/>
        <w:ind w:left="714" w:hanging="357"/>
        <w:rPr>
          <w:rFonts w:ascii="Tahoma" w:hAnsi="Tahoma" w:cs="Tahoma"/>
          <w:sz w:val="22"/>
          <w:szCs w:val="22"/>
        </w:rPr>
      </w:pPr>
      <w:r w:rsidRPr="009B7D03">
        <w:rPr>
          <w:rFonts w:ascii="Tahoma" w:hAnsi="Tahoma" w:cs="Tahoma"/>
          <w:sz w:val="22"/>
          <w:szCs w:val="22"/>
        </w:rPr>
        <w:t>odměn</w:t>
      </w:r>
      <w:r w:rsidR="00ED604E" w:rsidRPr="009B7D03">
        <w:rPr>
          <w:rFonts w:ascii="Tahoma" w:hAnsi="Tahoma" w:cs="Tahoma"/>
          <w:sz w:val="22"/>
          <w:szCs w:val="22"/>
        </w:rPr>
        <w:t xml:space="preserve">a za výkon </w:t>
      </w:r>
      <w:r w:rsidR="008C0F58">
        <w:rPr>
          <w:rFonts w:ascii="Tahoma" w:hAnsi="Tahoma" w:cs="Tahoma"/>
          <w:sz w:val="22"/>
          <w:szCs w:val="22"/>
        </w:rPr>
        <w:t xml:space="preserve">činnosti </w:t>
      </w:r>
      <w:r w:rsidR="00ED604E" w:rsidRPr="009B7D03">
        <w:rPr>
          <w:rFonts w:ascii="Tahoma" w:hAnsi="Tahoma" w:cs="Tahoma"/>
          <w:sz w:val="22"/>
          <w:szCs w:val="22"/>
        </w:rPr>
        <w:t>koordinátora bezpečnosti a ochrany zdraví při práci na</w:t>
      </w:r>
      <w:r w:rsidR="00336A49" w:rsidRPr="009B7D03">
        <w:rPr>
          <w:rFonts w:ascii="Tahoma" w:hAnsi="Tahoma" w:cs="Tahoma"/>
          <w:sz w:val="22"/>
          <w:szCs w:val="22"/>
        </w:rPr>
        <w:t> </w:t>
      </w:r>
      <w:r w:rsidR="00ED604E" w:rsidRPr="009B7D03">
        <w:rPr>
          <w:rFonts w:ascii="Tahoma" w:hAnsi="Tahoma" w:cs="Tahoma"/>
          <w:sz w:val="22"/>
          <w:szCs w:val="22"/>
        </w:rPr>
        <w:t>staveništi po dobu přípravy stavby:</w:t>
      </w:r>
    </w:p>
    <w:p w14:paraId="2693BE72"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bez DPH</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CFDEC44"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45D9FCF"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včetně DPH</w:t>
      </w:r>
      <w:r w:rsidRPr="00483ABD">
        <w:rPr>
          <w:rFonts w:ascii="Tahoma" w:hAnsi="Tahoma" w:cs="Tahoma"/>
          <w:sz w:val="22"/>
          <w:szCs w:val="22"/>
        </w:rPr>
        <w:tab/>
      </w:r>
      <w:r w:rsidR="00336A49" w:rsidRPr="00483ABD">
        <w:rPr>
          <w:rFonts w:ascii="Tahoma" w:hAnsi="Tahoma" w:cs="Tahoma"/>
          <w:sz w:val="22"/>
          <w:szCs w:val="22"/>
        </w:rPr>
        <w:t>…………… </w:t>
      </w:r>
      <w:r w:rsidRPr="00483ABD">
        <w:rPr>
          <w:rFonts w:ascii="Tahoma" w:hAnsi="Tahoma" w:cs="Tahoma"/>
          <w:sz w:val="22"/>
          <w:szCs w:val="22"/>
        </w:rPr>
        <w:t>Kč</w:t>
      </w:r>
    </w:p>
    <w:p w14:paraId="16C87708" w14:textId="5155B541" w:rsidR="00A54991" w:rsidRPr="003F48E3" w:rsidRDefault="006C62A5" w:rsidP="005D3AA6">
      <w:pPr>
        <w:pStyle w:val="OdstavecSmlouvy"/>
        <w:keepLines w:val="0"/>
        <w:numPr>
          <w:ilvl w:val="0"/>
          <w:numId w:val="20"/>
        </w:numPr>
        <w:tabs>
          <w:tab w:val="clear" w:pos="426"/>
          <w:tab w:val="clear" w:pos="1701"/>
        </w:tabs>
        <w:spacing w:before="120"/>
        <w:ind w:left="714" w:hanging="357"/>
        <w:rPr>
          <w:rFonts w:ascii="Tahoma" w:hAnsi="Tahoma" w:cs="Tahoma"/>
          <w:color w:val="000000" w:themeColor="text1"/>
          <w:sz w:val="22"/>
          <w:szCs w:val="22"/>
        </w:rPr>
      </w:pPr>
      <w:r w:rsidRPr="009B7D03">
        <w:rPr>
          <w:rFonts w:ascii="Tahoma" w:hAnsi="Tahoma" w:cs="Tahoma"/>
          <w:sz w:val="22"/>
          <w:szCs w:val="22"/>
        </w:rPr>
        <w:t>odměn</w:t>
      </w:r>
      <w:r w:rsidR="00A54991" w:rsidRPr="009B7D03">
        <w:rPr>
          <w:rFonts w:ascii="Tahoma" w:hAnsi="Tahoma" w:cs="Tahoma"/>
          <w:sz w:val="22"/>
          <w:szCs w:val="22"/>
        </w:rPr>
        <w:t>a za výkon dozoru</w:t>
      </w:r>
      <w:r w:rsidR="00762E29">
        <w:rPr>
          <w:rFonts w:ascii="Tahoma" w:hAnsi="Tahoma" w:cs="Tahoma"/>
          <w:sz w:val="22"/>
          <w:szCs w:val="22"/>
        </w:rPr>
        <w:t xml:space="preserve"> projektanta</w:t>
      </w:r>
      <w:r w:rsidR="00A54991" w:rsidRPr="009B7D03">
        <w:rPr>
          <w:rFonts w:ascii="Tahoma" w:hAnsi="Tahoma" w:cs="Tahoma"/>
          <w:sz w:val="22"/>
          <w:szCs w:val="22"/>
        </w:rPr>
        <w:t>:</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17"/>
        <w:gridCol w:w="3261"/>
        <w:gridCol w:w="1349"/>
        <w:gridCol w:w="1249"/>
        <w:gridCol w:w="1580"/>
      </w:tblGrid>
      <w:tr w:rsidR="003F48E3" w:rsidRPr="005A525B" w14:paraId="0DFF1D65" w14:textId="77777777" w:rsidTr="00215356">
        <w:trPr>
          <w:cantSplit/>
          <w:trHeight w:val="501"/>
        </w:trPr>
        <w:tc>
          <w:tcPr>
            <w:tcW w:w="4578" w:type="dxa"/>
            <w:gridSpan w:val="2"/>
            <w:tcBorders>
              <w:bottom w:val="single" w:sz="4" w:space="0" w:color="auto"/>
            </w:tcBorders>
            <w:shd w:val="clear" w:color="auto" w:fill="E6E6E6"/>
          </w:tcPr>
          <w:p w14:paraId="582C9783" w14:textId="77777777" w:rsidR="003F48E3" w:rsidRPr="005A525B" w:rsidRDefault="003F48E3" w:rsidP="00215356">
            <w:pPr>
              <w:pStyle w:val="Zkladntextodsazen2"/>
              <w:ind w:firstLine="0"/>
              <w:jc w:val="center"/>
              <w:rPr>
                <w:rFonts w:ascii="Tahoma" w:hAnsi="Tahoma" w:cs="Tahoma"/>
                <w:sz w:val="22"/>
                <w:szCs w:val="22"/>
              </w:rPr>
            </w:pPr>
            <w:r w:rsidRPr="005A525B">
              <w:rPr>
                <w:rFonts w:ascii="Tahoma" w:hAnsi="Tahoma" w:cs="Tahoma"/>
                <w:b/>
                <w:bCs/>
                <w:sz w:val="22"/>
                <w:szCs w:val="22"/>
              </w:rPr>
              <w:t xml:space="preserve">Části plnění v rámci </w:t>
            </w:r>
            <w:r>
              <w:rPr>
                <w:rFonts w:ascii="Tahoma" w:hAnsi="Tahoma" w:cs="Tahoma"/>
                <w:b/>
                <w:bCs/>
                <w:sz w:val="22"/>
                <w:szCs w:val="22"/>
              </w:rPr>
              <w:t>dozoru projektanta (DP)</w:t>
            </w:r>
          </w:p>
        </w:tc>
        <w:tc>
          <w:tcPr>
            <w:tcW w:w="1349" w:type="dxa"/>
            <w:shd w:val="clear" w:color="auto" w:fill="E6E6E6"/>
          </w:tcPr>
          <w:p w14:paraId="41BD5CF3" w14:textId="77777777" w:rsidR="003F48E3" w:rsidRPr="005A525B" w:rsidRDefault="003F48E3" w:rsidP="00215356">
            <w:pPr>
              <w:pStyle w:val="Zkladntextodsazen2"/>
              <w:ind w:firstLine="0"/>
              <w:jc w:val="center"/>
              <w:rPr>
                <w:rFonts w:ascii="Tahoma" w:hAnsi="Tahoma" w:cs="Tahoma"/>
                <w:sz w:val="22"/>
                <w:szCs w:val="22"/>
              </w:rPr>
            </w:pPr>
            <w:r w:rsidRPr="005A525B">
              <w:rPr>
                <w:rFonts w:ascii="Tahoma" w:hAnsi="Tahoma" w:cs="Tahoma"/>
                <w:b/>
                <w:bCs/>
                <w:sz w:val="22"/>
                <w:szCs w:val="22"/>
              </w:rPr>
              <w:t>Cena bez DPH (v Kč)</w:t>
            </w:r>
          </w:p>
        </w:tc>
        <w:tc>
          <w:tcPr>
            <w:tcW w:w="1249" w:type="dxa"/>
            <w:shd w:val="clear" w:color="auto" w:fill="E6E6E6"/>
          </w:tcPr>
          <w:p w14:paraId="18A3A062" w14:textId="77777777" w:rsidR="003F48E3" w:rsidRPr="005A525B" w:rsidRDefault="003F48E3" w:rsidP="00215356">
            <w:pPr>
              <w:pStyle w:val="Zkladntextodsazen2"/>
              <w:ind w:firstLine="0"/>
              <w:jc w:val="center"/>
              <w:rPr>
                <w:rFonts w:ascii="Tahoma" w:hAnsi="Tahoma" w:cs="Tahoma"/>
                <w:sz w:val="22"/>
                <w:szCs w:val="22"/>
              </w:rPr>
            </w:pPr>
            <w:r w:rsidRPr="005A525B">
              <w:rPr>
                <w:rFonts w:ascii="Tahoma" w:hAnsi="Tahoma" w:cs="Tahoma"/>
                <w:b/>
                <w:bCs/>
                <w:sz w:val="22"/>
                <w:szCs w:val="22"/>
              </w:rPr>
              <w:t>DPH 21 % (v Kč)</w:t>
            </w:r>
          </w:p>
        </w:tc>
        <w:tc>
          <w:tcPr>
            <w:tcW w:w="1580" w:type="dxa"/>
            <w:shd w:val="clear" w:color="auto" w:fill="E6E6E6"/>
          </w:tcPr>
          <w:p w14:paraId="584C9BBA" w14:textId="77777777" w:rsidR="003F48E3" w:rsidRPr="005A525B" w:rsidRDefault="003F48E3" w:rsidP="00215356">
            <w:pPr>
              <w:pStyle w:val="Zkladntextodsazen2"/>
              <w:ind w:firstLine="0"/>
              <w:jc w:val="center"/>
              <w:rPr>
                <w:rFonts w:ascii="Tahoma" w:hAnsi="Tahoma" w:cs="Tahoma"/>
                <w:sz w:val="22"/>
                <w:szCs w:val="22"/>
              </w:rPr>
            </w:pPr>
            <w:r w:rsidRPr="005A525B">
              <w:rPr>
                <w:rFonts w:ascii="Tahoma" w:hAnsi="Tahoma" w:cs="Tahoma"/>
                <w:b/>
                <w:bCs/>
                <w:sz w:val="22"/>
                <w:szCs w:val="22"/>
              </w:rPr>
              <w:t>Cena včetně DPH (v Kč)</w:t>
            </w:r>
          </w:p>
        </w:tc>
      </w:tr>
      <w:tr w:rsidR="003F48E3" w:rsidRPr="005A525B" w14:paraId="69CF55BF" w14:textId="77777777" w:rsidTr="00215356">
        <w:trPr>
          <w:cantSplit/>
        </w:trPr>
        <w:tc>
          <w:tcPr>
            <w:tcW w:w="1317" w:type="dxa"/>
            <w:tcBorders>
              <w:top w:val="single" w:sz="4" w:space="0" w:color="auto"/>
            </w:tcBorders>
          </w:tcPr>
          <w:p w14:paraId="0F17519C" w14:textId="77777777" w:rsidR="003F48E3" w:rsidRPr="00741FAF" w:rsidRDefault="003F48E3" w:rsidP="00215356">
            <w:pPr>
              <w:pStyle w:val="Zkladntextodsazen2"/>
              <w:ind w:firstLine="0"/>
              <w:jc w:val="left"/>
              <w:rPr>
                <w:rFonts w:ascii="Tahoma" w:hAnsi="Tahoma" w:cs="Tahoma"/>
                <w:bCs/>
                <w:sz w:val="22"/>
                <w:szCs w:val="22"/>
              </w:rPr>
            </w:pPr>
            <w:r w:rsidRPr="00741FAF">
              <w:rPr>
                <w:rFonts w:ascii="Tahoma" w:hAnsi="Tahoma" w:cs="Tahoma"/>
                <w:bCs/>
                <w:sz w:val="22"/>
                <w:szCs w:val="22"/>
              </w:rPr>
              <w:t>1. část DP</w:t>
            </w:r>
          </w:p>
        </w:tc>
        <w:tc>
          <w:tcPr>
            <w:tcW w:w="3261" w:type="dxa"/>
            <w:tcBorders>
              <w:top w:val="single" w:sz="4" w:space="0" w:color="auto"/>
            </w:tcBorders>
          </w:tcPr>
          <w:p w14:paraId="0CA27DB4" w14:textId="77777777" w:rsidR="003F48E3" w:rsidRPr="008279B6" w:rsidRDefault="003F48E3" w:rsidP="00215356">
            <w:pPr>
              <w:pStyle w:val="Zkladntextodsazen2"/>
              <w:ind w:firstLine="0"/>
              <w:jc w:val="left"/>
              <w:rPr>
                <w:rFonts w:ascii="Tahoma" w:hAnsi="Tahoma" w:cs="Tahoma"/>
                <w:bCs/>
                <w:sz w:val="22"/>
                <w:szCs w:val="22"/>
              </w:rPr>
            </w:pPr>
            <w:r w:rsidRPr="008279B6">
              <w:rPr>
                <w:rFonts w:ascii="Tahoma" w:hAnsi="Tahoma" w:cs="Tahoma"/>
                <w:bCs/>
                <w:sz w:val="22"/>
                <w:szCs w:val="22"/>
              </w:rPr>
              <w:t>Výkon DP - realizace stavby</w:t>
            </w:r>
          </w:p>
        </w:tc>
        <w:tc>
          <w:tcPr>
            <w:tcW w:w="1349" w:type="dxa"/>
            <w:vAlign w:val="center"/>
          </w:tcPr>
          <w:p w14:paraId="50BD266D" w14:textId="77777777" w:rsidR="003F48E3" w:rsidRPr="005A525B" w:rsidRDefault="003F48E3" w:rsidP="00215356">
            <w:pPr>
              <w:pStyle w:val="Zkladntextodsazen2"/>
              <w:ind w:firstLine="0"/>
              <w:jc w:val="right"/>
              <w:rPr>
                <w:rFonts w:ascii="Tahoma" w:hAnsi="Tahoma" w:cs="Tahoma"/>
                <w:sz w:val="22"/>
                <w:szCs w:val="22"/>
              </w:rPr>
            </w:pPr>
          </w:p>
        </w:tc>
        <w:tc>
          <w:tcPr>
            <w:tcW w:w="1249" w:type="dxa"/>
            <w:vAlign w:val="center"/>
          </w:tcPr>
          <w:p w14:paraId="0377FABE" w14:textId="77777777" w:rsidR="003F48E3" w:rsidRPr="005A525B" w:rsidRDefault="003F48E3" w:rsidP="00215356">
            <w:pPr>
              <w:pStyle w:val="Zkladntextodsazen2"/>
              <w:ind w:firstLine="0"/>
              <w:jc w:val="right"/>
              <w:rPr>
                <w:rFonts w:ascii="Tahoma" w:hAnsi="Tahoma" w:cs="Tahoma"/>
                <w:sz w:val="22"/>
                <w:szCs w:val="22"/>
              </w:rPr>
            </w:pPr>
          </w:p>
        </w:tc>
        <w:tc>
          <w:tcPr>
            <w:tcW w:w="1580" w:type="dxa"/>
            <w:vAlign w:val="center"/>
          </w:tcPr>
          <w:p w14:paraId="2CDB0804" w14:textId="77777777" w:rsidR="003F48E3" w:rsidRPr="005A525B" w:rsidRDefault="003F48E3" w:rsidP="00215356">
            <w:pPr>
              <w:pStyle w:val="Zkladntextodsazen2"/>
              <w:ind w:firstLine="0"/>
              <w:jc w:val="right"/>
              <w:rPr>
                <w:rFonts w:ascii="Tahoma" w:hAnsi="Tahoma" w:cs="Tahoma"/>
                <w:sz w:val="22"/>
                <w:szCs w:val="22"/>
              </w:rPr>
            </w:pPr>
          </w:p>
        </w:tc>
      </w:tr>
      <w:tr w:rsidR="003F48E3" w:rsidRPr="00070179" w14:paraId="2AE54E9B" w14:textId="77777777" w:rsidTr="00215356">
        <w:trPr>
          <w:cantSplit/>
          <w:trHeight w:val="424"/>
        </w:trPr>
        <w:tc>
          <w:tcPr>
            <w:tcW w:w="4578" w:type="dxa"/>
            <w:gridSpan w:val="2"/>
            <w:shd w:val="clear" w:color="auto" w:fill="E6E6E6"/>
            <w:vAlign w:val="center"/>
          </w:tcPr>
          <w:p w14:paraId="7B16D33F" w14:textId="77777777" w:rsidR="003F48E3" w:rsidRPr="005A525B" w:rsidRDefault="003F48E3" w:rsidP="00215356">
            <w:pPr>
              <w:pStyle w:val="Zkladntextodsazen2"/>
              <w:ind w:firstLine="0"/>
              <w:jc w:val="center"/>
              <w:rPr>
                <w:rFonts w:ascii="Tahoma" w:hAnsi="Tahoma" w:cs="Tahoma"/>
                <w:sz w:val="22"/>
                <w:szCs w:val="22"/>
              </w:rPr>
            </w:pPr>
            <w:r w:rsidRPr="005A525B">
              <w:rPr>
                <w:rFonts w:ascii="Tahoma" w:hAnsi="Tahoma" w:cs="Tahoma"/>
                <w:b/>
                <w:bCs/>
                <w:sz w:val="22"/>
                <w:szCs w:val="22"/>
              </w:rPr>
              <w:t>Cena celkem</w:t>
            </w:r>
          </w:p>
        </w:tc>
        <w:tc>
          <w:tcPr>
            <w:tcW w:w="1349" w:type="dxa"/>
            <w:shd w:val="clear" w:color="auto" w:fill="E6E6E6"/>
            <w:vAlign w:val="center"/>
          </w:tcPr>
          <w:p w14:paraId="35B3098E" w14:textId="77777777" w:rsidR="003F48E3" w:rsidRPr="005A525B" w:rsidRDefault="003F48E3" w:rsidP="00215356">
            <w:pPr>
              <w:pStyle w:val="Zkladntextodsazen2"/>
              <w:ind w:firstLine="0"/>
              <w:jc w:val="right"/>
              <w:rPr>
                <w:rFonts w:ascii="Tahoma" w:hAnsi="Tahoma" w:cs="Tahoma"/>
                <w:b/>
                <w:bCs/>
                <w:sz w:val="22"/>
                <w:szCs w:val="22"/>
              </w:rPr>
            </w:pPr>
          </w:p>
        </w:tc>
        <w:tc>
          <w:tcPr>
            <w:tcW w:w="1249" w:type="dxa"/>
            <w:shd w:val="clear" w:color="auto" w:fill="E6E6E6"/>
            <w:vAlign w:val="center"/>
          </w:tcPr>
          <w:p w14:paraId="30825531" w14:textId="77777777" w:rsidR="003F48E3" w:rsidRPr="005A525B" w:rsidRDefault="003F48E3" w:rsidP="00215356">
            <w:pPr>
              <w:pStyle w:val="Zkladntextodsazen2"/>
              <w:ind w:firstLine="0"/>
              <w:jc w:val="right"/>
              <w:rPr>
                <w:rFonts w:ascii="Tahoma" w:hAnsi="Tahoma" w:cs="Tahoma"/>
                <w:b/>
                <w:bCs/>
                <w:sz w:val="22"/>
                <w:szCs w:val="22"/>
              </w:rPr>
            </w:pPr>
          </w:p>
        </w:tc>
        <w:tc>
          <w:tcPr>
            <w:tcW w:w="1580" w:type="dxa"/>
            <w:shd w:val="clear" w:color="auto" w:fill="E6E6E6"/>
            <w:vAlign w:val="center"/>
          </w:tcPr>
          <w:p w14:paraId="130B1304" w14:textId="77777777" w:rsidR="003F48E3" w:rsidRPr="005A525B" w:rsidRDefault="003F48E3" w:rsidP="00215356">
            <w:pPr>
              <w:pStyle w:val="Zkladntextodsazen2"/>
              <w:ind w:firstLine="0"/>
              <w:jc w:val="right"/>
              <w:rPr>
                <w:rFonts w:ascii="Tahoma" w:hAnsi="Tahoma" w:cs="Tahoma"/>
                <w:b/>
                <w:bCs/>
                <w:sz w:val="22"/>
                <w:szCs w:val="22"/>
              </w:rPr>
            </w:pPr>
          </w:p>
        </w:tc>
      </w:tr>
    </w:tbl>
    <w:p w14:paraId="4CEFB90F" w14:textId="51C21022" w:rsidR="00A05F53" w:rsidRPr="00A05F53" w:rsidRDefault="00A05F53" w:rsidP="005D3AA6">
      <w:pPr>
        <w:pStyle w:val="Smlouva-eslo"/>
        <w:widowControl/>
        <w:spacing w:before="240" w:line="240" w:lineRule="auto"/>
        <w:ind w:left="3685" w:hanging="3328"/>
        <w:rPr>
          <w:rFonts w:ascii="Tahoma" w:hAnsi="Tahoma" w:cs="Tahoma"/>
          <w:i/>
          <w:iCs/>
          <w:color w:val="FF0000"/>
          <w:sz w:val="22"/>
          <w:szCs w:val="22"/>
        </w:rPr>
      </w:pPr>
      <w:r w:rsidRPr="2529B793">
        <w:rPr>
          <w:rFonts w:ascii="Tahoma" w:hAnsi="Tahoma" w:cs="Tahoma"/>
          <w:i/>
          <w:iCs/>
          <w:color w:val="FF0000"/>
          <w:sz w:val="22"/>
          <w:szCs w:val="22"/>
        </w:rPr>
        <w:t>POZN.</w:t>
      </w:r>
      <w:r w:rsidR="6374317B" w:rsidRPr="2529B793">
        <w:rPr>
          <w:rFonts w:ascii="Tahoma" w:hAnsi="Tahoma" w:cs="Tahoma"/>
          <w:i/>
          <w:iCs/>
          <w:color w:val="FF0000"/>
          <w:sz w:val="22"/>
          <w:szCs w:val="22"/>
        </w:rPr>
        <w:t xml:space="preserve"> pro účastníka/příkazníka</w:t>
      </w:r>
      <w:r w:rsidRPr="2529B793">
        <w:rPr>
          <w:rFonts w:ascii="Tahoma" w:hAnsi="Tahoma" w:cs="Tahoma"/>
          <w:i/>
          <w:iCs/>
          <w:color w:val="FF0000"/>
          <w:sz w:val="22"/>
          <w:szCs w:val="22"/>
        </w:rPr>
        <w:t>:</w:t>
      </w:r>
      <w:r w:rsidR="00A725E1">
        <w:tab/>
      </w:r>
      <w:r w:rsidR="08ECD7CD" w:rsidRPr="2529B793">
        <w:rPr>
          <w:rFonts w:ascii="Tahoma" w:hAnsi="Tahoma" w:cs="Tahoma"/>
          <w:i/>
          <w:iCs/>
          <w:color w:val="FF0000"/>
          <w:sz w:val="22"/>
          <w:szCs w:val="22"/>
        </w:rPr>
        <w:t>N</w:t>
      </w:r>
      <w:r w:rsidRPr="2529B793">
        <w:rPr>
          <w:rFonts w:ascii="Tahoma" w:hAnsi="Tahoma" w:cs="Tahoma"/>
          <w:i/>
          <w:iCs/>
          <w:color w:val="FF0000"/>
          <w:sz w:val="22"/>
          <w:szCs w:val="22"/>
        </w:rPr>
        <w:t>ebude</w:t>
      </w:r>
      <w:r w:rsidR="2179A4DE" w:rsidRPr="2529B793">
        <w:rPr>
          <w:rFonts w:ascii="Tahoma" w:hAnsi="Tahoma" w:cs="Tahoma"/>
          <w:i/>
          <w:iCs/>
          <w:color w:val="FF0000"/>
          <w:sz w:val="22"/>
          <w:szCs w:val="22"/>
        </w:rPr>
        <w:t>-</w:t>
      </w:r>
      <w:r w:rsidRPr="2529B793">
        <w:rPr>
          <w:rFonts w:ascii="Tahoma" w:hAnsi="Tahoma" w:cs="Tahoma"/>
          <w:i/>
          <w:iCs/>
          <w:color w:val="FF0000"/>
          <w:sz w:val="22"/>
          <w:szCs w:val="22"/>
        </w:rPr>
        <w:t>li příkaz</w:t>
      </w:r>
      <w:r w:rsidR="4BF6015D" w:rsidRPr="2529B793">
        <w:rPr>
          <w:rFonts w:ascii="Tahoma" w:hAnsi="Tahoma" w:cs="Tahoma"/>
          <w:i/>
          <w:iCs/>
          <w:color w:val="FF0000"/>
          <w:sz w:val="22"/>
          <w:szCs w:val="22"/>
        </w:rPr>
        <w:t>ník</w:t>
      </w:r>
      <w:r w:rsidRPr="2529B793">
        <w:rPr>
          <w:rFonts w:ascii="Tahoma" w:hAnsi="Tahoma" w:cs="Tahoma"/>
          <w:i/>
          <w:iCs/>
          <w:color w:val="FF0000"/>
          <w:sz w:val="22"/>
          <w:szCs w:val="22"/>
        </w:rPr>
        <w:t xml:space="preserve"> plátcem DPH, DPH se nevyplňuje a</w:t>
      </w:r>
      <w:r w:rsidR="00A725E1">
        <w:rPr>
          <w:rFonts w:ascii="Tahoma" w:hAnsi="Tahoma" w:cs="Tahoma"/>
          <w:i/>
          <w:iCs/>
          <w:color w:val="FF0000"/>
          <w:sz w:val="22"/>
          <w:szCs w:val="22"/>
        </w:rPr>
        <w:t> </w:t>
      </w:r>
      <w:r w:rsidRPr="2529B793">
        <w:rPr>
          <w:rFonts w:ascii="Tahoma" w:hAnsi="Tahoma" w:cs="Tahoma"/>
          <w:i/>
          <w:iCs/>
          <w:color w:val="FF0000"/>
          <w:sz w:val="22"/>
          <w:szCs w:val="22"/>
        </w:rPr>
        <w:t>příslušný text se vypustí</w:t>
      </w:r>
      <w:r w:rsidR="34E22BF4" w:rsidRPr="2529B793">
        <w:rPr>
          <w:rFonts w:ascii="Tahoma" w:hAnsi="Tahoma" w:cs="Tahoma"/>
          <w:i/>
          <w:iCs/>
          <w:color w:val="FF0000"/>
          <w:sz w:val="22"/>
          <w:szCs w:val="22"/>
        </w:rPr>
        <w:t>.</w:t>
      </w:r>
      <w:r w:rsidR="32F54367" w:rsidRPr="2529B793">
        <w:rPr>
          <w:rFonts w:ascii="Tahoma" w:hAnsi="Tahoma" w:cs="Tahoma"/>
          <w:i/>
          <w:iCs/>
          <w:color w:val="FF0000"/>
          <w:sz w:val="22"/>
          <w:szCs w:val="22"/>
        </w:rPr>
        <w:t xml:space="preserve"> Zároveň bude doplněna věta: </w:t>
      </w:r>
      <w:r w:rsidR="009E568C">
        <w:rPr>
          <w:rFonts w:ascii="Tahoma" w:hAnsi="Tahoma" w:cs="Tahoma"/>
          <w:i/>
          <w:iCs/>
          <w:color w:val="FF0000"/>
          <w:sz w:val="22"/>
          <w:szCs w:val="22"/>
        </w:rPr>
        <w:t>„</w:t>
      </w:r>
      <w:r w:rsidR="32F54367" w:rsidRPr="2529B793">
        <w:rPr>
          <w:rFonts w:ascii="Tahoma" w:hAnsi="Tahoma" w:cs="Tahoma"/>
          <w:i/>
          <w:iCs/>
          <w:color w:val="FF0000"/>
          <w:sz w:val="22"/>
          <w:szCs w:val="22"/>
        </w:rPr>
        <w:t>Příkazník prohlašuje, že není plátcem DPH.”</w:t>
      </w:r>
    </w:p>
    <w:p w14:paraId="17BE2291" w14:textId="71FC2A09" w:rsidR="00690F8D" w:rsidRPr="00884DE8" w:rsidRDefault="00A54991" w:rsidP="00921BB6">
      <w:pPr>
        <w:pStyle w:val="OdstavecSmlouvy"/>
        <w:keepLines w:val="0"/>
        <w:numPr>
          <w:ilvl w:val="0"/>
          <w:numId w:val="9"/>
        </w:numPr>
        <w:tabs>
          <w:tab w:val="clear" w:pos="426"/>
          <w:tab w:val="clear" w:pos="1701"/>
        </w:tabs>
        <w:spacing w:before="120" w:after="0"/>
        <w:rPr>
          <w:rFonts w:ascii="Tahoma" w:hAnsi="Tahoma" w:cs="Tahoma"/>
          <w:i/>
          <w:iCs/>
          <w:sz w:val="22"/>
          <w:szCs w:val="22"/>
        </w:rPr>
      </w:pPr>
      <w:r w:rsidRPr="00884DE8">
        <w:rPr>
          <w:rFonts w:ascii="Tahoma" w:hAnsi="Tahoma" w:cs="Tahoma"/>
          <w:sz w:val="22"/>
          <w:szCs w:val="22"/>
        </w:rPr>
        <w:t>V </w:t>
      </w:r>
      <w:r w:rsidR="006C62A5" w:rsidRPr="00884DE8">
        <w:rPr>
          <w:rFonts w:ascii="Tahoma" w:hAnsi="Tahoma" w:cs="Tahoma"/>
          <w:sz w:val="22"/>
          <w:szCs w:val="22"/>
        </w:rPr>
        <w:t>odměn</w:t>
      </w:r>
      <w:r w:rsidRPr="00884DE8">
        <w:rPr>
          <w:rFonts w:ascii="Tahoma" w:hAnsi="Tahoma" w:cs="Tahoma"/>
          <w:sz w:val="22"/>
          <w:szCs w:val="22"/>
        </w:rPr>
        <w:t xml:space="preserve">ě jsou zahrnuty veškeré náklady </w:t>
      </w:r>
      <w:r w:rsidR="00656C88" w:rsidRPr="00884DE8">
        <w:rPr>
          <w:rFonts w:ascii="Tahoma" w:hAnsi="Tahoma" w:cs="Tahoma"/>
          <w:sz w:val="22"/>
          <w:szCs w:val="22"/>
        </w:rPr>
        <w:t>p</w:t>
      </w:r>
      <w:r w:rsidR="001349ED" w:rsidRPr="00884DE8">
        <w:rPr>
          <w:rFonts w:ascii="Tahoma" w:hAnsi="Tahoma" w:cs="Tahoma"/>
          <w:sz w:val="22"/>
          <w:szCs w:val="22"/>
        </w:rPr>
        <w:t>říkazník</w:t>
      </w:r>
      <w:r w:rsidR="00656C88" w:rsidRPr="00884DE8">
        <w:rPr>
          <w:rFonts w:ascii="Tahoma" w:hAnsi="Tahoma" w:cs="Tahoma"/>
          <w:sz w:val="22"/>
          <w:szCs w:val="22"/>
        </w:rPr>
        <w:t>a</w:t>
      </w:r>
      <w:r w:rsidRPr="00884DE8">
        <w:rPr>
          <w:rFonts w:ascii="Tahoma" w:hAnsi="Tahoma" w:cs="Tahoma"/>
          <w:sz w:val="22"/>
          <w:szCs w:val="22"/>
        </w:rPr>
        <w:t xml:space="preserve"> nutně nebo účelně vynaložené při</w:t>
      </w:r>
      <w:r w:rsidR="00336A49" w:rsidRPr="00884DE8">
        <w:rPr>
          <w:rFonts w:ascii="Tahoma" w:hAnsi="Tahoma" w:cs="Tahoma"/>
          <w:sz w:val="22"/>
          <w:szCs w:val="22"/>
        </w:rPr>
        <w:t> </w:t>
      </w:r>
      <w:r w:rsidRPr="00884DE8">
        <w:rPr>
          <w:rFonts w:ascii="Tahoma" w:hAnsi="Tahoma" w:cs="Tahoma"/>
          <w:sz w:val="22"/>
          <w:szCs w:val="22"/>
        </w:rPr>
        <w:t>plnění jeho závazk</w:t>
      </w:r>
      <w:r w:rsidR="00336A49" w:rsidRPr="00884DE8">
        <w:rPr>
          <w:rFonts w:ascii="Tahoma" w:hAnsi="Tahoma" w:cs="Tahoma"/>
          <w:sz w:val="22"/>
          <w:szCs w:val="22"/>
        </w:rPr>
        <w:t>ů vyplývajících</w:t>
      </w:r>
      <w:r w:rsidRPr="00884DE8">
        <w:rPr>
          <w:rFonts w:ascii="Tahoma" w:hAnsi="Tahoma" w:cs="Tahoma"/>
          <w:sz w:val="22"/>
          <w:szCs w:val="22"/>
        </w:rPr>
        <w:t xml:space="preserve"> z této smlouvy</w:t>
      </w:r>
      <w:r w:rsidR="00690F8D" w:rsidRPr="00884DE8">
        <w:rPr>
          <w:rFonts w:ascii="Tahoma" w:hAnsi="Tahoma" w:cs="Tahoma"/>
          <w:color w:val="FF00FF"/>
          <w:sz w:val="22"/>
          <w:szCs w:val="22"/>
        </w:rPr>
        <w:t xml:space="preserve">, </w:t>
      </w:r>
      <w:r w:rsidR="00690F8D" w:rsidRPr="00884DE8">
        <w:rPr>
          <w:rFonts w:ascii="Tahoma" w:hAnsi="Tahoma" w:cs="Tahoma"/>
          <w:sz w:val="22"/>
          <w:szCs w:val="22"/>
        </w:rPr>
        <w:t>včetně správních poplatků</w:t>
      </w:r>
      <w:bookmarkStart w:id="20" w:name="_Hlk42253745"/>
      <w:r w:rsidR="00884DE8" w:rsidRPr="00884DE8">
        <w:rPr>
          <w:rFonts w:ascii="Tahoma" w:hAnsi="Tahoma" w:cs="Tahoma"/>
          <w:sz w:val="22"/>
          <w:szCs w:val="22"/>
        </w:rPr>
        <w:t>.</w:t>
      </w:r>
    </w:p>
    <w:bookmarkEnd w:id="20"/>
    <w:p w14:paraId="7440D45D" w14:textId="77777777" w:rsidR="00A54991" w:rsidRDefault="006C62A5" w:rsidP="00AA2B28">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je dohodnuta jako nejvýše přípustná a lze ji </w:t>
      </w:r>
      <w:r w:rsidR="000048F5">
        <w:rPr>
          <w:rFonts w:ascii="Tahoma" w:hAnsi="Tahoma" w:cs="Tahoma"/>
          <w:sz w:val="22"/>
          <w:szCs w:val="22"/>
        </w:rPr>
        <w:t>změnit pouze za splnění podmínek dle § 222 zákona č. 134/2016 Sb</w:t>
      </w:r>
      <w:r w:rsidR="00A54991" w:rsidRPr="00080BAF">
        <w:rPr>
          <w:rFonts w:ascii="Tahoma" w:hAnsi="Tahoma" w:cs="Tahoma"/>
          <w:sz w:val="22"/>
          <w:szCs w:val="22"/>
        </w:rPr>
        <w:t>.</w:t>
      </w:r>
    </w:p>
    <w:p w14:paraId="761FDCC2" w14:textId="77777777" w:rsidR="005963E8" w:rsidRDefault="005963E8" w:rsidP="00AA2B28">
      <w:pPr>
        <w:pStyle w:val="OdstavecSmlouvy"/>
        <w:keepLines w:val="0"/>
        <w:widowControl w:val="0"/>
        <w:numPr>
          <w:ilvl w:val="0"/>
          <w:numId w:val="9"/>
        </w:numPr>
        <w:tabs>
          <w:tab w:val="clear" w:pos="426"/>
          <w:tab w:val="clear" w:pos="1701"/>
        </w:tabs>
        <w:spacing w:before="120" w:after="0"/>
        <w:rPr>
          <w:rFonts w:ascii="Tahoma" w:hAnsi="Tahoma" w:cs="Tahoma"/>
          <w:sz w:val="22"/>
          <w:szCs w:val="22"/>
        </w:rPr>
      </w:pPr>
      <w:r w:rsidRPr="00080BAF">
        <w:rPr>
          <w:rFonts w:ascii="Tahoma" w:hAnsi="Tahoma" w:cs="Tahoma"/>
          <w:sz w:val="22"/>
          <w:szCs w:val="22"/>
        </w:rPr>
        <w:lastRenderedPageBreak/>
        <w:t xml:space="preserve">Nebude-li některá část </w:t>
      </w:r>
      <w:r w:rsidR="00EF318D">
        <w:rPr>
          <w:rFonts w:ascii="Tahoma" w:hAnsi="Tahoma" w:cs="Tahoma"/>
          <w:sz w:val="22"/>
          <w:szCs w:val="22"/>
        </w:rPr>
        <w:t>plnění</w:t>
      </w:r>
      <w:r w:rsidRPr="00080BAF">
        <w:rPr>
          <w:rFonts w:ascii="Tahoma" w:hAnsi="Tahoma" w:cs="Tahoma"/>
          <w:sz w:val="22"/>
          <w:szCs w:val="22"/>
        </w:rPr>
        <w:t xml:space="preserve"> v důsledku sjednaných méněprací provedena, bude </w:t>
      </w:r>
      <w:r w:rsidR="00EF318D">
        <w:rPr>
          <w:rFonts w:ascii="Tahoma" w:hAnsi="Tahoma" w:cs="Tahoma"/>
          <w:sz w:val="22"/>
          <w:szCs w:val="22"/>
        </w:rPr>
        <w:t>odměna sn</w:t>
      </w:r>
      <w:r w:rsidRPr="00080BAF">
        <w:rPr>
          <w:rFonts w:ascii="Tahoma" w:hAnsi="Tahoma" w:cs="Tahoma"/>
          <w:sz w:val="22"/>
          <w:szCs w:val="22"/>
        </w:rPr>
        <w:t xml:space="preserve">ížena, a to odečtením veškerých nákladů na provedení těch částí </w:t>
      </w:r>
      <w:r w:rsidR="00EF318D">
        <w:rPr>
          <w:rFonts w:ascii="Tahoma" w:hAnsi="Tahoma" w:cs="Tahoma"/>
          <w:sz w:val="22"/>
          <w:szCs w:val="22"/>
        </w:rPr>
        <w:t>plnění</w:t>
      </w:r>
      <w:r w:rsidRPr="00080BAF">
        <w:rPr>
          <w:rFonts w:ascii="Tahoma" w:hAnsi="Tahoma" w:cs="Tahoma"/>
          <w:sz w:val="22"/>
          <w:szCs w:val="22"/>
        </w:rPr>
        <w:t>, které v rám</w:t>
      </w:r>
      <w:r>
        <w:rPr>
          <w:rFonts w:ascii="Tahoma" w:hAnsi="Tahoma" w:cs="Tahoma"/>
          <w:sz w:val="22"/>
          <w:szCs w:val="22"/>
        </w:rPr>
        <w:t>ci méněprací nebudou provedeny.</w:t>
      </w:r>
    </w:p>
    <w:p w14:paraId="3F64EAC0" w14:textId="454F19DA" w:rsidR="00B91B29" w:rsidRPr="00DC35CC" w:rsidRDefault="00B91B29" w:rsidP="00AA2B28">
      <w:pPr>
        <w:pStyle w:val="Smlouva-slo"/>
        <w:widowControl/>
        <w:numPr>
          <w:ilvl w:val="0"/>
          <w:numId w:val="9"/>
        </w:numPr>
        <w:spacing w:line="240" w:lineRule="auto"/>
        <w:rPr>
          <w:rFonts w:ascii="Tahoma" w:hAnsi="Tahoma" w:cs="Tahoma"/>
          <w:sz w:val="22"/>
          <w:szCs w:val="22"/>
        </w:rPr>
      </w:pPr>
      <w:r w:rsidRPr="00DC35CC">
        <w:rPr>
          <w:rFonts w:ascii="Tahoma" w:hAnsi="Tahoma" w:cs="Tahoma"/>
          <w:sz w:val="22"/>
          <w:szCs w:val="22"/>
        </w:rPr>
        <w:t>Pokud dojde k prodloužení doby realizace stavby oproti době realizace stavby</w:t>
      </w:r>
      <w:r w:rsidR="008626F6" w:rsidRPr="00DC35CC">
        <w:rPr>
          <w:rFonts w:ascii="Tahoma" w:hAnsi="Tahoma" w:cs="Tahoma"/>
          <w:sz w:val="22"/>
          <w:szCs w:val="22"/>
        </w:rPr>
        <w:t xml:space="preserve"> stanovené ve smlouvě se zhotovitelem stavby</w:t>
      </w:r>
      <w:r w:rsidRPr="00DC35CC">
        <w:rPr>
          <w:rFonts w:ascii="Tahoma" w:hAnsi="Tahoma" w:cs="Tahoma"/>
          <w:sz w:val="22"/>
          <w:szCs w:val="22"/>
        </w:rPr>
        <w:t xml:space="preserve"> (na základě uzavření dodatku ke smlouvě o dílo, nebo v důsledku prodlení zhotovitele</w:t>
      </w:r>
      <w:r w:rsidR="00A12D65" w:rsidRPr="00DC35CC">
        <w:rPr>
          <w:rFonts w:ascii="Tahoma" w:hAnsi="Tahoma" w:cs="Tahoma"/>
          <w:sz w:val="22"/>
          <w:szCs w:val="22"/>
        </w:rPr>
        <w:t xml:space="preserve"> stavby</w:t>
      </w:r>
      <w:r w:rsidRPr="00DC35CC">
        <w:rPr>
          <w:rFonts w:ascii="Tahoma" w:hAnsi="Tahoma" w:cs="Tahoma"/>
          <w:sz w:val="22"/>
          <w:szCs w:val="22"/>
        </w:rPr>
        <w:t>)</w:t>
      </w:r>
      <w:r w:rsidR="004F7DE0" w:rsidRPr="00DC35CC">
        <w:rPr>
          <w:rFonts w:ascii="Tahoma" w:hAnsi="Tahoma" w:cs="Tahoma"/>
          <w:sz w:val="22"/>
          <w:szCs w:val="22"/>
        </w:rPr>
        <w:t xml:space="preserve"> </w:t>
      </w:r>
      <w:r w:rsidR="000042B5" w:rsidRPr="00DC35CC">
        <w:rPr>
          <w:rFonts w:ascii="Tahoma" w:hAnsi="Tahoma" w:cs="Tahoma"/>
          <w:sz w:val="22"/>
          <w:szCs w:val="22"/>
        </w:rPr>
        <w:t>o více než 30 dnů</w:t>
      </w:r>
      <w:r w:rsidRPr="00DC35CC">
        <w:rPr>
          <w:rFonts w:ascii="Tahoma" w:hAnsi="Tahoma" w:cs="Tahoma"/>
          <w:sz w:val="22"/>
          <w:szCs w:val="22"/>
        </w:rPr>
        <w:t>, vyhrazuje si příkazce právo navýšit příkazníkovi odměnu</w:t>
      </w:r>
      <w:r w:rsidR="0024706E" w:rsidRPr="00DC35CC">
        <w:rPr>
          <w:rFonts w:ascii="Tahoma" w:hAnsi="Tahoma" w:cs="Tahoma"/>
          <w:sz w:val="22"/>
          <w:szCs w:val="22"/>
        </w:rPr>
        <w:t xml:space="preserve"> za výkon dozoru</w:t>
      </w:r>
      <w:r w:rsidR="00762E29" w:rsidRPr="00DC35CC">
        <w:rPr>
          <w:rFonts w:ascii="Tahoma" w:hAnsi="Tahoma" w:cs="Tahoma"/>
          <w:sz w:val="22"/>
          <w:szCs w:val="22"/>
        </w:rPr>
        <w:t xml:space="preserve"> projektanta</w:t>
      </w:r>
      <w:r w:rsidRPr="00DC35CC">
        <w:rPr>
          <w:rFonts w:ascii="Tahoma" w:hAnsi="Tahoma" w:cs="Tahoma"/>
          <w:sz w:val="22"/>
          <w:szCs w:val="22"/>
        </w:rPr>
        <w:t>. Navýšení odměny se v tomto případě vypočítá jako součin odměny dle odst. 1 písm.</w:t>
      </w:r>
      <w:r w:rsidR="0024706E" w:rsidRPr="00DC35CC">
        <w:rPr>
          <w:rFonts w:ascii="Tahoma" w:hAnsi="Tahoma" w:cs="Tahoma"/>
          <w:sz w:val="22"/>
          <w:szCs w:val="22"/>
        </w:rPr>
        <w:t xml:space="preserve"> c)</w:t>
      </w:r>
      <w:r w:rsidRPr="00DC35CC">
        <w:rPr>
          <w:rFonts w:ascii="Tahoma" w:hAnsi="Tahoma" w:cs="Tahoma"/>
          <w:sz w:val="22"/>
          <w:szCs w:val="22"/>
        </w:rPr>
        <w:t xml:space="preserve"> </w:t>
      </w:r>
      <w:r w:rsidR="00314B40" w:rsidRPr="00DC35CC">
        <w:rPr>
          <w:rFonts w:ascii="Tahoma" w:hAnsi="Tahoma" w:cs="Tahoma"/>
          <w:sz w:val="22"/>
          <w:szCs w:val="22"/>
        </w:rPr>
        <w:t xml:space="preserve">1. část DP </w:t>
      </w:r>
      <w:r w:rsidRPr="00DC35CC">
        <w:rPr>
          <w:rFonts w:ascii="Tahoma" w:hAnsi="Tahoma" w:cs="Tahoma"/>
          <w:sz w:val="22"/>
          <w:szCs w:val="22"/>
        </w:rPr>
        <w:t>tohoto článku smlouvy a poměru prodloužení doby realizace stavby vůči původní době realizace stavby. Za</w:t>
      </w:r>
      <w:r w:rsidR="000B41CA" w:rsidRPr="00DC35CC">
        <w:rPr>
          <w:rFonts w:ascii="Tahoma" w:hAnsi="Tahoma" w:cs="Tahoma"/>
          <w:sz w:val="22"/>
          <w:szCs w:val="22"/>
        </w:rPr>
        <w:t> </w:t>
      </w:r>
      <w:r w:rsidRPr="00DC35CC">
        <w:rPr>
          <w:rFonts w:ascii="Tahoma" w:hAnsi="Tahoma" w:cs="Tahoma"/>
          <w:sz w:val="22"/>
          <w:szCs w:val="22"/>
        </w:rPr>
        <w:t>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00D1D273" w14:textId="77777777" w:rsidR="00A54991" w:rsidRPr="00080BAF" w:rsidRDefault="00EE0ED3" w:rsidP="00AA2B28">
      <w:pPr>
        <w:pStyle w:val="OdstavecSmlouvy"/>
        <w:keepLines w:val="0"/>
        <w:numPr>
          <w:ilvl w:val="0"/>
          <w:numId w:val="9"/>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sidR="00336A49">
        <w:rPr>
          <w:rFonts w:ascii="Tahoma" w:hAnsi="Tahoma" w:cs="Tahoma"/>
          <w:sz w:val="22"/>
          <w:szCs w:val="22"/>
        </w:rPr>
        <w:t> </w:t>
      </w:r>
      <w:r w:rsidRPr="00080BAF">
        <w:rPr>
          <w:rFonts w:ascii="Tahoma" w:hAnsi="Tahoma" w:cs="Tahoma"/>
          <w:sz w:val="22"/>
          <w:szCs w:val="22"/>
        </w:rPr>
        <w:t xml:space="preserve">změně zákonné sazby DPH, je </w:t>
      </w:r>
      <w:r w:rsidR="00656C88" w:rsidRPr="00080BAF">
        <w:rPr>
          <w:rFonts w:ascii="Tahoma" w:hAnsi="Tahoma" w:cs="Tahoma"/>
          <w:sz w:val="22"/>
          <w:szCs w:val="22"/>
        </w:rPr>
        <w:t>p</w:t>
      </w:r>
      <w:r w:rsidR="001349ED" w:rsidRPr="00080BAF">
        <w:rPr>
          <w:rFonts w:ascii="Tahoma" w:hAnsi="Tahoma" w:cs="Tahoma"/>
          <w:sz w:val="22"/>
          <w:szCs w:val="22"/>
        </w:rPr>
        <w:t>říkazník</w:t>
      </w:r>
      <w:r w:rsidR="008241FD">
        <w:rPr>
          <w:rFonts w:ascii="Tahoma" w:hAnsi="Tahoma" w:cs="Tahoma"/>
          <w:sz w:val="22"/>
          <w:szCs w:val="22"/>
        </w:rPr>
        <w:t>, je</w:t>
      </w:r>
      <w:r w:rsidR="008241FD">
        <w:rPr>
          <w:rFonts w:ascii="Tahoma" w:hAnsi="Tahoma" w:cs="Tahoma"/>
          <w:sz w:val="22"/>
          <w:szCs w:val="22"/>
        </w:rPr>
        <w:noBreakHyphen/>
        <w:t>li plátcem DPH,</w:t>
      </w:r>
      <w:r w:rsidRPr="00080BAF">
        <w:rPr>
          <w:rFonts w:ascii="Tahoma" w:hAnsi="Tahoma" w:cs="Tahoma"/>
          <w:sz w:val="22"/>
          <w:szCs w:val="22"/>
        </w:rPr>
        <w:t xml:space="preserve"> k </w:t>
      </w:r>
      <w:r w:rsidR="006C62A5" w:rsidRPr="00080BAF">
        <w:rPr>
          <w:rFonts w:ascii="Tahoma" w:hAnsi="Tahoma" w:cs="Tahoma"/>
          <w:sz w:val="22"/>
          <w:szCs w:val="22"/>
        </w:rPr>
        <w:t>odměn</w:t>
      </w:r>
      <w:r w:rsidRPr="00080BAF">
        <w:rPr>
          <w:rFonts w:ascii="Tahoma" w:hAnsi="Tahoma" w:cs="Tahoma"/>
          <w:sz w:val="22"/>
          <w:szCs w:val="22"/>
        </w:rPr>
        <w:t>ě bez</w:t>
      </w:r>
      <w:r w:rsidR="00336A49">
        <w:rPr>
          <w:rFonts w:ascii="Tahoma" w:hAnsi="Tahoma" w:cs="Tahoma"/>
          <w:sz w:val="22"/>
          <w:szCs w:val="22"/>
        </w:rPr>
        <w:t> </w:t>
      </w:r>
      <w:r w:rsidRPr="00080BAF">
        <w:rPr>
          <w:rFonts w:ascii="Tahoma" w:hAnsi="Tahoma" w:cs="Tahoma"/>
          <w:sz w:val="22"/>
          <w:szCs w:val="22"/>
        </w:rPr>
        <w:t xml:space="preserve">DPH povinen účtovat DPH v platné výši. Smluvní strany se dohodly, že v případě změny výše </w:t>
      </w:r>
      <w:r w:rsidR="006C62A5" w:rsidRPr="00080BAF">
        <w:rPr>
          <w:rFonts w:ascii="Tahoma" w:hAnsi="Tahoma" w:cs="Tahoma"/>
          <w:sz w:val="22"/>
          <w:szCs w:val="22"/>
        </w:rPr>
        <w:t>odměn</w:t>
      </w:r>
      <w:r w:rsidRPr="00080BAF">
        <w:rPr>
          <w:rFonts w:ascii="Tahoma" w:hAnsi="Tahoma" w:cs="Tahoma"/>
          <w:sz w:val="22"/>
          <w:szCs w:val="22"/>
        </w:rPr>
        <w:t>y v důsledk</w:t>
      </w:r>
      <w:r w:rsidR="00336A49">
        <w:rPr>
          <w:rFonts w:ascii="Tahoma" w:hAnsi="Tahoma" w:cs="Tahoma"/>
          <w:sz w:val="22"/>
          <w:szCs w:val="22"/>
        </w:rPr>
        <w:t>u změny sazby DPH není nutno ke </w:t>
      </w:r>
      <w:r w:rsidRPr="00080BAF">
        <w:rPr>
          <w:rFonts w:ascii="Tahoma" w:hAnsi="Tahoma" w:cs="Tahoma"/>
          <w:sz w:val="22"/>
          <w:szCs w:val="22"/>
        </w:rPr>
        <w:t xml:space="preserve">smlouvě uzavírat dodatek. </w:t>
      </w:r>
      <w:r w:rsidR="001349ED" w:rsidRPr="00080BAF">
        <w:rPr>
          <w:rFonts w:ascii="Tahoma" w:hAnsi="Tahoma" w:cs="Tahoma"/>
          <w:sz w:val="22"/>
          <w:szCs w:val="22"/>
        </w:rPr>
        <w:t>Příkazník</w:t>
      </w:r>
      <w:r w:rsidR="00A54991" w:rsidRPr="00080BAF">
        <w:rPr>
          <w:rFonts w:ascii="Tahoma" w:hAnsi="Tahoma" w:cs="Tahoma"/>
          <w:sz w:val="22"/>
          <w:szCs w:val="22"/>
        </w:rPr>
        <w:t xml:space="preserve"> odpovídá za to, že sazba daně z přidané hodnoty je stanovena v souladu s platnými právními předpisy.</w:t>
      </w:r>
      <w:r w:rsidR="00602E77"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0C8338F5"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212CC4CE" w14:textId="77777777" w:rsidR="00A54991" w:rsidRPr="00080BAF" w:rsidRDefault="00A54991" w:rsidP="00AA2B28">
      <w:pPr>
        <w:pStyle w:val="OdstavecSmlouvy"/>
        <w:keepLines w:val="0"/>
        <w:numPr>
          <w:ilvl w:val="0"/>
          <w:numId w:val="37"/>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4D86E1D9" w14:textId="795EF195" w:rsidR="00A54991" w:rsidRDefault="006C62A5" w:rsidP="00AA2B28">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9F1E03">
        <w:rPr>
          <w:rFonts w:ascii="Tahoma" w:hAnsi="Tahoma" w:cs="Tahoma"/>
          <w:sz w:val="22"/>
          <w:szCs w:val="22"/>
        </w:rPr>
        <w:t>zaslání</w:t>
      </w:r>
      <w:r w:rsidR="00A54991" w:rsidRPr="00080BAF">
        <w:rPr>
          <w:rFonts w:ascii="Tahoma" w:hAnsi="Tahoma" w:cs="Tahoma"/>
          <w:sz w:val="22"/>
          <w:szCs w:val="22"/>
        </w:rPr>
        <w:t xml:space="preserve"> všech pravomocných rozhodnutí </w:t>
      </w:r>
      <w:r w:rsidR="00A54991" w:rsidRPr="00B72C43">
        <w:rPr>
          <w:rFonts w:ascii="Tahoma" w:hAnsi="Tahoma" w:cs="Tahoma"/>
          <w:sz w:val="22"/>
          <w:szCs w:val="22"/>
        </w:rPr>
        <w:t>a</w:t>
      </w:r>
      <w:r w:rsidR="006E3BCA" w:rsidRPr="00B72C43">
        <w:rPr>
          <w:rFonts w:ascii="Tahoma" w:hAnsi="Tahoma" w:cs="Tahoma"/>
          <w:sz w:val="22"/>
          <w:szCs w:val="22"/>
        </w:rPr>
        <w:t> </w:t>
      </w:r>
      <w:r w:rsidR="00B72C43" w:rsidRPr="00B72C43">
        <w:rPr>
          <w:rFonts w:ascii="Tahoma" w:hAnsi="Tahoma" w:cs="Tahoma"/>
          <w:sz w:val="22"/>
          <w:szCs w:val="22"/>
        </w:rPr>
        <w:t>veškerých</w:t>
      </w:r>
      <w:r w:rsidR="00A54991" w:rsidRPr="00B72C43">
        <w:rPr>
          <w:rFonts w:ascii="Tahoma" w:hAnsi="Tahoma" w:cs="Tahoma"/>
          <w:sz w:val="22"/>
          <w:szCs w:val="22"/>
        </w:rPr>
        <w:t xml:space="preserve"> dokument</w:t>
      </w:r>
      <w:r w:rsidR="00B72C43" w:rsidRPr="00B72C43">
        <w:rPr>
          <w:rFonts w:ascii="Tahoma" w:hAnsi="Tahoma" w:cs="Tahoma"/>
          <w:sz w:val="22"/>
          <w:szCs w:val="22"/>
        </w:rPr>
        <w:t>ů</w:t>
      </w:r>
      <w:r w:rsidR="00B72C43">
        <w:rPr>
          <w:rFonts w:ascii="Tahoma" w:hAnsi="Tahoma" w:cs="Tahoma"/>
          <w:sz w:val="22"/>
          <w:szCs w:val="22"/>
        </w:rPr>
        <w:t xml:space="preserve"> uvedených v čl. XII odst. 1 této smlouvy</w:t>
      </w:r>
      <w:r w:rsidR="00A54991" w:rsidRPr="00080BAF">
        <w:rPr>
          <w:rFonts w:ascii="Tahoma" w:hAnsi="Tahoma" w:cs="Tahoma"/>
          <w:sz w:val="22"/>
          <w:szCs w:val="22"/>
        </w:rPr>
        <w:t xml:space="preserve"> </w:t>
      </w:r>
      <w:r w:rsidR="00656C88" w:rsidRPr="00080BAF">
        <w:rPr>
          <w:rFonts w:ascii="Tahoma" w:hAnsi="Tahoma" w:cs="Tahoma"/>
          <w:sz w:val="22"/>
          <w:szCs w:val="22"/>
        </w:rPr>
        <w:t>příkazc</w:t>
      </w:r>
      <w:r w:rsidR="00084856" w:rsidRPr="00080BAF">
        <w:rPr>
          <w:rFonts w:ascii="Tahoma" w:hAnsi="Tahoma" w:cs="Tahoma"/>
          <w:sz w:val="22"/>
          <w:szCs w:val="22"/>
        </w:rPr>
        <w:t>i</w:t>
      </w:r>
      <w:r w:rsidR="006E3BCA">
        <w:rPr>
          <w:rFonts w:ascii="Tahoma" w:hAnsi="Tahoma" w:cs="Tahoma"/>
          <w:sz w:val="22"/>
          <w:szCs w:val="22"/>
        </w:rPr>
        <w:t>, a </w:t>
      </w:r>
      <w:r w:rsidR="00A54991" w:rsidRPr="00080BAF">
        <w:rPr>
          <w:rFonts w:ascii="Tahoma" w:hAnsi="Tahoma" w:cs="Tahoma"/>
          <w:sz w:val="22"/>
          <w:szCs w:val="22"/>
        </w:rPr>
        <w:t>to ve</w:t>
      </w:r>
      <w:r w:rsidR="00336A49">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XI</w:t>
      </w:r>
      <w:r w:rsidR="00C2090C">
        <w:rPr>
          <w:rFonts w:ascii="Tahoma" w:hAnsi="Tahoma" w:cs="Tahoma"/>
          <w:sz w:val="22"/>
          <w:szCs w:val="22"/>
        </w:rPr>
        <w:t>II</w:t>
      </w:r>
      <w:r w:rsidR="006E3BCA">
        <w:rPr>
          <w:rFonts w:ascii="Tahoma" w:hAnsi="Tahoma" w:cs="Tahoma"/>
          <w:sz w:val="22"/>
          <w:szCs w:val="22"/>
        </w:rPr>
        <w:t xml:space="preserve"> odst. 1 písm. </w:t>
      </w:r>
      <w:r w:rsidR="00A54991" w:rsidRPr="00080BAF">
        <w:rPr>
          <w:rFonts w:ascii="Tahoma" w:hAnsi="Tahoma" w:cs="Tahoma"/>
          <w:sz w:val="22"/>
          <w:szCs w:val="22"/>
        </w:rPr>
        <w:t>a) této smlouvy.</w:t>
      </w:r>
    </w:p>
    <w:p w14:paraId="33A6D323" w14:textId="322D6D59" w:rsidR="00084856" w:rsidRPr="00080BAF" w:rsidRDefault="006C62A5" w:rsidP="00AA2B28">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 xml:space="preserve">a za výkon </w:t>
      </w:r>
      <w:r w:rsidR="008C0F58">
        <w:rPr>
          <w:rFonts w:ascii="Tahoma" w:hAnsi="Tahoma" w:cs="Tahoma"/>
          <w:sz w:val="22"/>
          <w:szCs w:val="22"/>
        </w:rPr>
        <w:t xml:space="preserve">činnosti </w:t>
      </w:r>
      <w:r w:rsidR="00084856" w:rsidRPr="00080BAF">
        <w:rPr>
          <w:rFonts w:ascii="Tahoma" w:hAnsi="Tahoma" w:cs="Tahoma"/>
          <w:sz w:val="22"/>
          <w:szCs w:val="22"/>
        </w:rPr>
        <w:t>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9A6B90">
        <w:rPr>
          <w:rFonts w:ascii="Tahoma" w:hAnsi="Tahoma" w:cs="Tahoma"/>
          <w:sz w:val="22"/>
          <w:szCs w:val="22"/>
        </w:rPr>
        <w:t>zaslání</w:t>
      </w:r>
      <w:r w:rsidR="00084856" w:rsidRPr="00080BAF">
        <w:rPr>
          <w:rFonts w:ascii="Tahoma" w:hAnsi="Tahoma" w:cs="Tahoma"/>
          <w:sz w:val="22"/>
          <w:szCs w:val="22"/>
        </w:rPr>
        <w:t xml:space="preserve"> všech pravomocných rozhodnutí a</w:t>
      </w:r>
      <w:r w:rsidR="006E3BCA">
        <w:rPr>
          <w:rFonts w:ascii="Tahoma" w:hAnsi="Tahoma" w:cs="Tahoma"/>
          <w:sz w:val="22"/>
          <w:szCs w:val="22"/>
        </w:rPr>
        <w:t> </w:t>
      </w:r>
      <w:r w:rsidR="00335314">
        <w:rPr>
          <w:rFonts w:ascii="Tahoma" w:hAnsi="Tahoma" w:cs="Tahoma"/>
          <w:sz w:val="22"/>
          <w:szCs w:val="22"/>
        </w:rPr>
        <w:t xml:space="preserve">po </w:t>
      </w:r>
      <w:r w:rsidR="009747DA">
        <w:rPr>
          <w:rFonts w:ascii="Tahoma" w:hAnsi="Tahoma" w:cs="Tahoma"/>
          <w:sz w:val="22"/>
          <w:szCs w:val="22"/>
        </w:rPr>
        <w:t xml:space="preserve">předání DPS </w:t>
      </w:r>
      <w:r w:rsidR="00656C88" w:rsidRPr="00080BAF">
        <w:rPr>
          <w:rFonts w:ascii="Tahoma" w:hAnsi="Tahoma" w:cs="Tahoma"/>
          <w:sz w:val="22"/>
          <w:szCs w:val="22"/>
        </w:rPr>
        <w:t>příkazc</w:t>
      </w:r>
      <w:r w:rsidR="006E3BCA">
        <w:rPr>
          <w:rFonts w:ascii="Tahoma" w:hAnsi="Tahoma" w:cs="Tahoma"/>
          <w:sz w:val="22"/>
          <w:szCs w:val="22"/>
        </w:rPr>
        <w:t>i,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C2090C">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1FEBDC2" w14:textId="3C74721E" w:rsidR="00A54991" w:rsidRPr="00DC35CC" w:rsidRDefault="006C62A5" w:rsidP="00D978BA">
      <w:pPr>
        <w:pStyle w:val="OdstavecSmlouvy"/>
        <w:keepLines w:val="0"/>
        <w:numPr>
          <w:ilvl w:val="0"/>
          <w:numId w:val="37"/>
        </w:numPr>
        <w:tabs>
          <w:tab w:val="clear" w:pos="426"/>
          <w:tab w:val="clear" w:pos="1701"/>
        </w:tabs>
        <w:spacing w:before="120" w:after="0"/>
        <w:ind w:left="357" w:hanging="357"/>
        <w:rPr>
          <w:rFonts w:ascii="Tahoma" w:hAnsi="Tahoma" w:cs="Tahoma"/>
          <w:iCs/>
          <w:sz w:val="22"/>
          <w:szCs w:val="22"/>
        </w:rPr>
      </w:pPr>
      <w:r w:rsidRPr="00DC35CC">
        <w:rPr>
          <w:rFonts w:ascii="Tahoma" w:hAnsi="Tahoma" w:cs="Tahoma"/>
          <w:sz w:val="22"/>
          <w:szCs w:val="22"/>
        </w:rPr>
        <w:t>Odměn</w:t>
      </w:r>
      <w:r w:rsidR="00A54991" w:rsidRPr="00DC35CC">
        <w:rPr>
          <w:rFonts w:ascii="Tahoma" w:hAnsi="Tahoma" w:cs="Tahoma"/>
          <w:sz w:val="22"/>
          <w:szCs w:val="22"/>
        </w:rPr>
        <w:t>a za výkon dozoru</w:t>
      </w:r>
      <w:r w:rsidR="00A67597" w:rsidRPr="00DC35CC">
        <w:rPr>
          <w:rFonts w:ascii="Tahoma" w:hAnsi="Tahoma" w:cs="Tahoma"/>
          <w:sz w:val="22"/>
          <w:szCs w:val="22"/>
        </w:rPr>
        <w:t xml:space="preserve"> projektanta</w:t>
      </w:r>
      <w:r w:rsidR="00A54991" w:rsidRPr="00DC35CC">
        <w:rPr>
          <w:rFonts w:ascii="Tahoma" w:hAnsi="Tahoma" w:cs="Tahoma"/>
          <w:sz w:val="22"/>
          <w:szCs w:val="22"/>
        </w:rPr>
        <w:t xml:space="preserve"> bude </w:t>
      </w:r>
      <w:r w:rsidR="00656C88" w:rsidRPr="00DC35CC">
        <w:rPr>
          <w:rFonts w:ascii="Tahoma" w:hAnsi="Tahoma" w:cs="Tahoma"/>
          <w:sz w:val="22"/>
          <w:szCs w:val="22"/>
        </w:rPr>
        <w:t>p</w:t>
      </w:r>
      <w:r w:rsidR="001349ED" w:rsidRPr="00DC35CC">
        <w:rPr>
          <w:rFonts w:ascii="Tahoma" w:hAnsi="Tahoma" w:cs="Tahoma"/>
          <w:sz w:val="22"/>
          <w:szCs w:val="22"/>
        </w:rPr>
        <w:t>říkazník</w:t>
      </w:r>
      <w:r w:rsidR="00656C88" w:rsidRPr="00DC35CC">
        <w:rPr>
          <w:rFonts w:ascii="Tahoma" w:hAnsi="Tahoma" w:cs="Tahoma"/>
          <w:sz w:val="22"/>
          <w:szCs w:val="22"/>
        </w:rPr>
        <w:t>ovi</w:t>
      </w:r>
      <w:r w:rsidR="006E3BCA" w:rsidRPr="00DC35CC">
        <w:rPr>
          <w:rFonts w:ascii="Tahoma" w:hAnsi="Tahoma" w:cs="Tahoma"/>
          <w:sz w:val="22"/>
          <w:szCs w:val="22"/>
        </w:rPr>
        <w:t xml:space="preserve"> uhrazena jednorázově </w:t>
      </w:r>
      <w:bookmarkStart w:id="21" w:name="_Hlk42257315"/>
      <w:r w:rsidR="006E3BCA" w:rsidRPr="00DC35CC">
        <w:rPr>
          <w:rFonts w:ascii="Tahoma" w:hAnsi="Tahoma" w:cs="Tahoma"/>
          <w:sz w:val="22"/>
          <w:szCs w:val="22"/>
        </w:rPr>
        <w:t>po </w:t>
      </w:r>
      <w:r w:rsidR="00A54991" w:rsidRPr="00DC35CC">
        <w:rPr>
          <w:rFonts w:ascii="Tahoma" w:hAnsi="Tahoma" w:cs="Tahoma"/>
          <w:sz w:val="22"/>
          <w:szCs w:val="22"/>
        </w:rPr>
        <w:t>dni, od</w:t>
      </w:r>
      <w:r w:rsidR="006E3BCA" w:rsidRPr="00DC35CC">
        <w:rPr>
          <w:rFonts w:ascii="Tahoma" w:hAnsi="Tahoma" w:cs="Tahoma"/>
          <w:sz w:val="22"/>
          <w:szCs w:val="22"/>
        </w:rPr>
        <w:t> </w:t>
      </w:r>
      <w:r w:rsidR="00A54991" w:rsidRPr="00DC35CC">
        <w:rPr>
          <w:rFonts w:ascii="Tahoma" w:hAnsi="Tahoma" w:cs="Tahoma"/>
          <w:sz w:val="22"/>
          <w:szCs w:val="22"/>
        </w:rPr>
        <w:t>kterého bude v souladu se</w:t>
      </w:r>
      <w:r w:rsidR="006E3BCA" w:rsidRPr="00DC35CC">
        <w:rPr>
          <w:rFonts w:ascii="Tahoma" w:hAnsi="Tahoma" w:cs="Tahoma"/>
          <w:sz w:val="22"/>
          <w:szCs w:val="22"/>
        </w:rPr>
        <w:t> </w:t>
      </w:r>
      <w:r w:rsidR="00A54991" w:rsidRPr="00DC35CC">
        <w:rPr>
          <w:rFonts w:ascii="Tahoma" w:hAnsi="Tahoma" w:cs="Tahoma"/>
          <w:sz w:val="22"/>
          <w:szCs w:val="22"/>
        </w:rPr>
        <w:t>stavebním zákonem možné započít</w:t>
      </w:r>
      <w:r w:rsidR="006E3BCA" w:rsidRPr="00DC35CC">
        <w:rPr>
          <w:rFonts w:ascii="Tahoma" w:hAnsi="Tahoma" w:cs="Tahoma"/>
          <w:sz w:val="22"/>
          <w:szCs w:val="22"/>
        </w:rPr>
        <w:t xml:space="preserve"> s trvalým užíváním stavby </w:t>
      </w:r>
      <w:r w:rsidR="00A54991" w:rsidRPr="00DC35CC">
        <w:rPr>
          <w:rFonts w:ascii="Tahoma" w:hAnsi="Tahoma" w:cs="Tahoma"/>
          <w:sz w:val="22"/>
          <w:szCs w:val="22"/>
        </w:rPr>
        <w:t xml:space="preserve">, </w:t>
      </w:r>
      <w:bookmarkEnd w:id="21"/>
      <w:r w:rsidR="00A54991" w:rsidRPr="00DC35CC">
        <w:rPr>
          <w:rFonts w:ascii="Tahoma" w:hAnsi="Tahoma" w:cs="Tahoma"/>
          <w:sz w:val="22"/>
          <w:szCs w:val="22"/>
        </w:rPr>
        <w:t>a</w:t>
      </w:r>
      <w:r w:rsidR="006E3BCA" w:rsidRPr="00DC35CC">
        <w:rPr>
          <w:rFonts w:ascii="Tahoma" w:hAnsi="Tahoma" w:cs="Tahoma"/>
          <w:sz w:val="22"/>
          <w:szCs w:val="22"/>
        </w:rPr>
        <w:t> </w:t>
      </w:r>
      <w:r w:rsidR="00A54991" w:rsidRPr="00DC35CC">
        <w:rPr>
          <w:rFonts w:ascii="Tahoma" w:hAnsi="Tahoma" w:cs="Tahoma"/>
          <w:sz w:val="22"/>
          <w:szCs w:val="22"/>
        </w:rPr>
        <w:t>to ve</w:t>
      </w:r>
      <w:r w:rsidR="006E3BCA" w:rsidRPr="00DC35CC">
        <w:rPr>
          <w:rFonts w:ascii="Tahoma" w:hAnsi="Tahoma" w:cs="Tahoma"/>
          <w:sz w:val="22"/>
          <w:szCs w:val="22"/>
        </w:rPr>
        <w:t> </w:t>
      </w:r>
      <w:r w:rsidR="00A54991" w:rsidRPr="00DC35CC">
        <w:rPr>
          <w:rFonts w:ascii="Tahoma" w:hAnsi="Tahoma" w:cs="Tahoma"/>
          <w:sz w:val="22"/>
          <w:szCs w:val="22"/>
        </w:rPr>
        <w:t>výši stanovené v čl.</w:t>
      </w:r>
      <w:r w:rsidR="006E3BCA" w:rsidRPr="00DC35CC">
        <w:rPr>
          <w:rFonts w:ascii="Tahoma" w:hAnsi="Tahoma" w:cs="Tahoma"/>
          <w:sz w:val="22"/>
          <w:szCs w:val="22"/>
        </w:rPr>
        <w:t> </w:t>
      </w:r>
      <w:r w:rsidR="00A54991" w:rsidRPr="00DC35CC">
        <w:rPr>
          <w:rFonts w:ascii="Tahoma" w:hAnsi="Tahoma" w:cs="Tahoma"/>
          <w:sz w:val="22"/>
          <w:szCs w:val="22"/>
        </w:rPr>
        <w:t>XI</w:t>
      </w:r>
      <w:r w:rsidR="00C2090C" w:rsidRPr="00DC35CC">
        <w:rPr>
          <w:rFonts w:ascii="Tahoma" w:hAnsi="Tahoma" w:cs="Tahoma"/>
          <w:sz w:val="22"/>
          <w:szCs w:val="22"/>
        </w:rPr>
        <w:t>II</w:t>
      </w:r>
      <w:r w:rsidR="00A54991" w:rsidRPr="00DC35CC">
        <w:rPr>
          <w:rFonts w:ascii="Tahoma" w:hAnsi="Tahoma" w:cs="Tahoma"/>
          <w:sz w:val="22"/>
          <w:szCs w:val="22"/>
        </w:rPr>
        <w:t xml:space="preserve"> odst.</w:t>
      </w:r>
      <w:r w:rsidR="006E3BCA" w:rsidRPr="00DC35CC">
        <w:rPr>
          <w:rFonts w:ascii="Tahoma" w:hAnsi="Tahoma" w:cs="Tahoma"/>
          <w:sz w:val="22"/>
          <w:szCs w:val="22"/>
        </w:rPr>
        <w:t> 1 písm. </w:t>
      </w:r>
      <w:r w:rsidR="00084856" w:rsidRPr="00DC35CC">
        <w:rPr>
          <w:rFonts w:ascii="Tahoma" w:hAnsi="Tahoma" w:cs="Tahoma"/>
          <w:sz w:val="22"/>
          <w:szCs w:val="22"/>
        </w:rPr>
        <w:t>c</w:t>
      </w:r>
      <w:r w:rsidR="00A54991" w:rsidRPr="00DC35CC">
        <w:rPr>
          <w:rFonts w:ascii="Tahoma" w:hAnsi="Tahoma" w:cs="Tahoma"/>
          <w:sz w:val="22"/>
          <w:szCs w:val="22"/>
        </w:rPr>
        <w:t>) této smlouvy.</w:t>
      </w:r>
    </w:p>
    <w:p w14:paraId="3C7A7FE6" w14:textId="1CF1CD0F" w:rsidR="00A54991" w:rsidRPr="00080BAF" w:rsidRDefault="00B1574A" w:rsidP="00AA2B28">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Je-li příkazník plátcem DPH, p</w:t>
      </w:r>
      <w:r w:rsidR="00A54991" w:rsidRPr="00080BAF">
        <w:rPr>
          <w:rFonts w:ascii="Tahoma" w:hAnsi="Tahoma" w:cs="Tahoma"/>
          <w:sz w:val="22"/>
          <w:szCs w:val="22"/>
        </w:rPr>
        <w:t xml:space="preserve">odkladem pro úhradu </w:t>
      </w:r>
      <w:r w:rsidR="006C62A5" w:rsidRPr="00080BAF">
        <w:rPr>
          <w:rFonts w:ascii="Tahoma" w:hAnsi="Tahoma" w:cs="Tahoma"/>
          <w:sz w:val="22"/>
          <w:szCs w:val="22"/>
        </w:rPr>
        <w:t>odměn</w:t>
      </w:r>
      <w:r w:rsidR="00A54991"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00A54991" w:rsidRPr="00080BAF">
        <w:rPr>
          <w:rFonts w:ascii="Tahoma" w:hAnsi="Tahoma" w:cs="Tahoma"/>
          <w:sz w:val="22"/>
          <w:szCs w:val="22"/>
        </w:rPr>
        <w:t xml:space="preserve"> a</w:t>
      </w:r>
      <w:r w:rsidR="006E3BCA">
        <w:rPr>
          <w:rFonts w:ascii="Tahoma" w:hAnsi="Tahoma" w:cs="Tahoma"/>
          <w:sz w:val="22"/>
          <w:szCs w:val="22"/>
        </w:rPr>
        <w:t> </w:t>
      </w:r>
      <w:r w:rsidR="00A54991"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00A54991" w:rsidRPr="00080BAF">
        <w:rPr>
          <w:rFonts w:ascii="Tahoma" w:hAnsi="Tahoma" w:cs="Tahoma"/>
          <w:sz w:val="22"/>
          <w:szCs w:val="22"/>
        </w:rPr>
        <w:t xml:space="preserve"> (dále jen „faktura“). </w:t>
      </w:r>
      <w:r w:rsidRPr="00B711BE">
        <w:rPr>
          <w:rFonts w:ascii="Tahoma" w:hAnsi="Tahoma" w:cs="Tahoma"/>
          <w:sz w:val="22"/>
          <w:szCs w:val="22"/>
        </w:rPr>
        <w:t xml:space="preserve">Není-li </w:t>
      </w:r>
      <w:r>
        <w:rPr>
          <w:rFonts w:ascii="Tahoma" w:hAnsi="Tahoma" w:cs="Tahoma"/>
          <w:sz w:val="22"/>
          <w:szCs w:val="22"/>
        </w:rPr>
        <w:t>příka</w:t>
      </w:r>
      <w:r w:rsidR="006F63BC">
        <w:rPr>
          <w:rFonts w:ascii="Tahoma" w:hAnsi="Tahoma" w:cs="Tahoma"/>
          <w:sz w:val="22"/>
          <w:szCs w:val="22"/>
        </w:rPr>
        <w:t>zník</w:t>
      </w:r>
      <w:r w:rsidRPr="00B711BE">
        <w:rPr>
          <w:rFonts w:ascii="Tahoma" w:hAnsi="Tahoma" w:cs="Tahoma"/>
          <w:sz w:val="22"/>
          <w:szCs w:val="22"/>
        </w:rPr>
        <w:t xml:space="preserve">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42898195" w14:textId="7A784E3C" w:rsidR="00A54991" w:rsidRPr="00080BAF" w:rsidRDefault="00A54991"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číslo smlouvy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IČ</w:t>
      </w:r>
      <w:r w:rsidR="00932476">
        <w:rPr>
          <w:rFonts w:ascii="Tahoma" w:hAnsi="Tahoma" w:cs="Tahoma"/>
          <w:sz w:val="22"/>
          <w:szCs w:val="22"/>
        </w:rPr>
        <w:t>O</w:t>
      </w:r>
      <w:r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číslo veřejné zakázky</w:t>
      </w:r>
      <w:r w:rsidR="00822A98">
        <w:rPr>
          <w:rFonts w:ascii="Tahoma" w:hAnsi="Tahoma" w:cs="Tahoma"/>
          <w:sz w:val="22"/>
          <w:szCs w:val="22"/>
        </w:rPr>
        <w:t>,</w:t>
      </w:r>
    </w:p>
    <w:p w14:paraId="303D019A" w14:textId="2B40FB4C" w:rsidR="00A54991" w:rsidRPr="00080BAF" w:rsidRDefault="006E3BCA"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předmět smlouvy, tj. </w:t>
      </w:r>
      <w:r w:rsidR="00A54991" w:rsidRPr="00080BAF">
        <w:rPr>
          <w:rFonts w:ascii="Tahoma" w:hAnsi="Tahoma" w:cs="Tahoma"/>
          <w:sz w:val="22"/>
          <w:szCs w:val="22"/>
        </w:rPr>
        <w:t xml:space="preserve">text „výkon inženýrské činnosti pro stavbu </w:t>
      </w:r>
      <w:r w:rsidR="009C462E" w:rsidRPr="009C462E">
        <w:rPr>
          <w:rFonts w:ascii="Tahoma" w:hAnsi="Tahoma" w:cs="Tahoma"/>
          <w:sz w:val="22"/>
          <w:szCs w:val="22"/>
        </w:rPr>
        <w:t>„Rekonstrukce oplocení“</w:t>
      </w:r>
      <w:r w:rsidR="00A54991" w:rsidRPr="00080BAF">
        <w:rPr>
          <w:rFonts w:ascii="Tahoma" w:hAnsi="Tahoma" w:cs="Tahoma"/>
          <w:sz w:val="22"/>
          <w:szCs w:val="22"/>
        </w:rPr>
        <w:t xml:space="preserve"> nebo </w:t>
      </w:r>
      <w:r w:rsidR="00D87C25" w:rsidRPr="00080BAF">
        <w:rPr>
          <w:rFonts w:ascii="Tahoma" w:hAnsi="Tahoma" w:cs="Tahoma"/>
          <w:sz w:val="22"/>
          <w:szCs w:val="22"/>
        </w:rPr>
        <w:t xml:space="preserve">text „výkon </w:t>
      </w:r>
      <w:r w:rsidR="00237A78">
        <w:rPr>
          <w:rFonts w:ascii="Tahoma" w:hAnsi="Tahoma" w:cs="Tahoma"/>
          <w:sz w:val="22"/>
          <w:szCs w:val="22"/>
        </w:rPr>
        <w:t xml:space="preserve">činnosti </w:t>
      </w:r>
      <w:r w:rsidR="00D87C25" w:rsidRPr="00080BAF">
        <w:rPr>
          <w:rFonts w:ascii="Tahoma" w:hAnsi="Tahoma" w:cs="Tahoma"/>
          <w:sz w:val="22"/>
          <w:szCs w:val="22"/>
        </w:rPr>
        <w:t xml:space="preserve">koordinátora bezpečnosti a ochrany zdraví při práci na staveništi po dobu přípravy stavby </w:t>
      </w:r>
      <w:r w:rsidR="004E5E01" w:rsidRPr="009C462E">
        <w:rPr>
          <w:rFonts w:ascii="Tahoma" w:hAnsi="Tahoma" w:cs="Tahoma"/>
          <w:sz w:val="22"/>
          <w:szCs w:val="22"/>
        </w:rPr>
        <w:t>„Rekonstrukce oplocení“</w:t>
      </w:r>
      <w:r w:rsidR="00D87C25" w:rsidRPr="00080BAF">
        <w:rPr>
          <w:rFonts w:ascii="Tahoma" w:hAnsi="Tahoma" w:cs="Tahoma"/>
          <w:sz w:val="22"/>
          <w:szCs w:val="22"/>
        </w:rPr>
        <w:t xml:space="preserve"> nebo </w:t>
      </w:r>
      <w:r w:rsidR="00A54991" w:rsidRPr="00080BAF">
        <w:rPr>
          <w:rFonts w:ascii="Tahoma" w:hAnsi="Tahoma" w:cs="Tahoma"/>
          <w:sz w:val="22"/>
          <w:szCs w:val="22"/>
        </w:rPr>
        <w:t>text „výkon dozoru</w:t>
      </w:r>
      <w:r w:rsidR="00A67597">
        <w:rPr>
          <w:rFonts w:ascii="Tahoma" w:hAnsi="Tahoma" w:cs="Tahoma"/>
          <w:sz w:val="22"/>
          <w:szCs w:val="22"/>
        </w:rPr>
        <w:t xml:space="preserve"> projektanta</w:t>
      </w:r>
      <w:r w:rsidR="00A54991" w:rsidRPr="00080BAF">
        <w:rPr>
          <w:rFonts w:ascii="Tahoma" w:hAnsi="Tahoma" w:cs="Tahoma"/>
          <w:sz w:val="22"/>
          <w:szCs w:val="22"/>
        </w:rPr>
        <w:t xml:space="preserve"> pro stavbu </w:t>
      </w:r>
      <w:r w:rsidR="004E5E01" w:rsidRPr="009C462E">
        <w:rPr>
          <w:rFonts w:ascii="Tahoma" w:hAnsi="Tahoma" w:cs="Tahoma"/>
          <w:sz w:val="22"/>
          <w:szCs w:val="22"/>
        </w:rPr>
        <w:t>„Rekonstrukce oplocení“</w:t>
      </w:r>
      <w:r w:rsidR="00A54991" w:rsidRPr="00080BAF">
        <w:rPr>
          <w:rFonts w:ascii="Tahoma" w:hAnsi="Tahoma" w:cs="Tahoma"/>
          <w:sz w:val="22"/>
          <w:szCs w:val="22"/>
        </w:rPr>
        <w:t>,</w:t>
      </w:r>
    </w:p>
    <w:p w14:paraId="2F734DEF" w14:textId="77777777" w:rsidR="00A54991" w:rsidRPr="00080BAF" w:rsidRDefault="00A54991"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2</w:t>
      </w:r>
      <w:r w:rsidR="006760F6">
        <w:rPr>
          <w:rFonts w:ascii="Tahoma" w:hAnsi="Tahoma" w:cs="Tahoma"/>
          <w:sz w:val="22"/>
          <w:szCs w:val="22"/>
        </w:rPr>
        <w:t xml:space="preserve"> této smlouvy</w:t>
      </w:r>
      <w:r w:rsidRPr="00080BAF">
        <w:rPr>
          <w:rFonts w:ascii="Tahoma" w:hAnsi="Tahoma" w:cs="Tahoma"/>
          <w:sz w:val="22"/>
          <w:szCs w:val="22"/>
        </w:rPr>
        <w:t xml:space="preserve">,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5818D42" w14:textId="77777777" w:rsidR="00A54991" w:rsidRPr="00080BAF" w:rsidRDefault="00A54991"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615091A" w14:textId="59752C7E" w:rsidR="00A54991" w:rsidRPr="00080BAF" w:rsidRDefault="00A54991"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00AE21D" w14:textId="06CE7DAF" w:rsidR="00A54991" w:rsidRPr="00080BAF" w:rsidRDefault="00A54991" w:rsidP="00AA2B28">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8A718C">
        <w:rPr>
          <w:rFonts w:ascii="Tahoma" w:hAnsi="Tahoma" w:cs="Tahoma"/>
          <w:sz w:val="22"/>
          <w:szCs w:val="22"/>
        </w:rPr>
        <w:t xml:space="preserve">Lhůta splatnosti faktury činí 30 kalendářních dnů ode dne doručení </w:t>
      </w:r>
      <w:r w:rsidR="00656C88" w:rsidRPr="008A718C">
        <w:rPr>
          <w:rFonts w:ascii="Tahoma" w:hAnsi="Tahoma" w:cs="Tahoma"/>
          <w:sz w:val="22"/>
          <w:szCs w:val="22"/>
        </w:rPr>
        <w:t>příkazc</w:t>
      </w:r>
      <w:r w:rsidRPr="008A718C">
        <w:rPr>
          <w:rFonts w:ascii="Tahoma" w:hAnsi="Tahoma" w:cs="Tahoma"/>
          <w:sz w:val="22"/>
          <w:szCs w:val="22"/>
        </w:rPr>
        <w:t xml:space="preserve">i. Doručení faktury se provede osobně </w:t>
      </w:r>
      <w:r w:rsidR="008241FD" w:rsidRPr="008A718C">
        <w:rPr>
          <w:rFonts w:ascii="Tahoma" w:hAnsi="Tahoma" w:cs="Tahoma"/>
          <w:sz w:val="22"/>
          <w:szCs w:val="22"/>
        </w:rPr>
        <w:t>na podatelnu</w:t>
      </w:r>
      <w:r w:rsidRPr="008A718C">
        <w:rPr>
          <w:rFonts w:ascii="Tahoma" w:hAnsi="Tahoma" w:cs="Tahoma"/>
          <w:sz w:val="22"/>
          <w:szCs w:val="22"/>
        </w:rPr>
        <w:t xml:space="preserve"> </w:t>
      </w:r>
      <w:r w:rsidR="00656C88" w:rsidRPr="008A718C">
        <w:rPr>
          <w:rFonts w:ascii="Tahoma" w:hAnsi="Tahoma" w:cs="Tahoma"/>
          <w:sz w:val="22"/>
          <w:szCs w:val="22"/>
        </w:rPr>
        <w:t>p</w:t>
      </w:r>
      <w:r w:rsidR="001349ED" w:rsidRPr="008A718C">
        <w:rPr>
          <w:rFonts w:ascii="Tahoma" w:hAnsi="Tahoma" w:cs="Tahoma"/>
          <w:sz w:val="22"/>
          <w:szCs w:val="22"/>
        </w:rPr>
        <w:t>říkazce</w:t>
      </w:r>
      <w:r w:rsidR="008241FD" w:rsidRPr="008A718C">
        <w:rPr>
          <w:rFonts w:ascii="Tahoma" w:hAnsi="Tahoma" w:cs="Tahoma"/>
          <w:sz w:val="22"/>
          <w:szCs w:val="22"/>
        </w:rPr>
        <w:t>,</w:t>
      </w:r>
      <w:r w:rsidR="00722A52" w:rsidRPr="008A718C">
        <w:rPr>
          <w:rFonts w:ascii="Tahoma" w:hAnsi="Tahoma" w:cs="Tahoma"/>
          <w:sz w:val="22"/>
          <w:szCs w:val="22"/>
        </w:rPr>
        <w:t xml:space="preserve"> nebo</w:t>
      </w:r>
      <w:r w:rsidRPr="008A718C">
        <w:rPr>
          <w:rFonts w:ascii="Tahoma" w:hAnsi="Tahoma" w:cs="Tahoma"/>
          <w:sz w:val="22"/>
          <w:szCs w:val="22"/>
        </w:rPr>
        <w:t xml:space="preserve"> doručenkou prostřednictvím provozovatele poštovních služeb</w:t>
      </w:r>
      <w:r w:rsidR="008241FD" w:rsidRPr="008A718C">
        <w:rPr>
          <w:rFonts w:ascii="Tahoma" w:hAnsi="Tahoma" w:cs="Tahoma"/>
          <w:sz w:val="22"/>
          <w:szCs w:val="22"/>
        </w:rPr>
        <w:t xml:space="preserve">, </w:t>
      </w:r>
      <w:r w:rsidR="00A21D20" w:rsidRPr="008A718C">
        <w:rPr>
          <w:rFonts w:ascii="Tahoma" w:hAnsi="Tahoma" w:cs="Tahoma"/>
          <w:sz w:val="22"/>
          <w:szCs w:val="22"/>
        </w:rPr>
        <w:t xml:space="preserve">nebo </w:t>
      </w:r>
      <w:r w:rsidR="008241FD" w:rsidRPr="008A718C">
        <w:rPr>
          <w:rFonts w:ascii="Tahoma" w:hAnsi="Tahoma" w:cs="Tahoma"/>
          <w:sz w:val="22"/>
          <w:szCs w:val="22"/>
        </w:rPr>
        <w:t>elektronicky na e</w:t>
      </w:r>
      <w:r w:rsidR="008241FD" w:rsidRPr="008A718C">
        <w:rPr>
          <w:rFonts w:ascii="Tahoma" w:hAnsi="Tahoma" w:cs="Tahoma"/>
          <w:sz w:val="22"/>
          <w:szCs w:val="22"/>
        </w:rPr>
        <w:noBreakHyphen/>
        <w:t xml:space="preserve">mail </w:t>
      </w:r>
      <w:hyperlink r:id="rId13" w:history="1">
        <w:r w:rsidR="008A718C" w:rsidRPr="008A718C">
          <w:rPr>
            <w:rStyle w:val="Hypertextovodkaz"/>
            <w:rFonts w:ascii="Tahoma" w:hAnsi="Tahoma" w:cs="Tahoma"/>
            <w:color w:val="auto"/>
            <w:sz w:val="22"/>
            <w:szCs w:val="22"/>
            <w:u w:val="none"/>
          </w:rPr>
          <w:t>cernotova@zsbr.cz</w:t>
        </w:r>
      </w:hyperlink>
      <w:r w:rsidR="008241FD" w:rsidRPr="008A718C">
        <w:rPr>
          <w:rFonts w:ascii="Tahoma" w:hAnsi="Tahoma" w:cs="Tahoma"/>
          <w:sz w:val="22"/>
          <w:szCs w:val="22"/>
        </w:rPr>
        <w:t xml:space="preserve">, nebo do </w:t>
      </w:r>
      <w:r w:rsidR="008241FD">
        <w:rPr>
          <w:rFonts w:ascii="Tahoma" w:hAnsi="Tahoma" w:cs="Tahoma"/>
          <w:sz w:val="22"/>
          <w:szCs w:val="22"/>
        </w:rPr>
        <w:t>datové schránky</w:t>
      </w:r>
      <w:r w:rsidR="00AC7770">
        <w:rPr>
          <w:rFonts w:ascii="Tahoma" w:hAnsi="Tahoma" w:cs="Tahoma"/>
          <w:sz w:val="22"/>
          <w:szCs w:val="22"/>
        </w:rPr>
        <w:t xml:space="preserve"> příkazce</w:t>
      </w:r>
      <w:r w:rsidRPr="00080BAF">
        <w:rPr>
          <w:rFonts w:ascii="Tahoma" w:hAnsi="Tahoma" w:cs="Tahoma"/>
          <w:sz w:val="22"/>
          <w:szCs w:val="22"/>
        </w:rPr>
        <w:t>.</w:t>
      </w:r>
    </w:p>
    <w:p w14:paraId="22AF3133" w14:textId="77777777" w:rsidR="00A54991" w:rsidRPr="00CE2833" w:rsidRDefault="006E3BCA" w:rsidP="00AA2B28">
      <w:pPr>
        <w:pStyle w:val="OdstavecSmlouvy"/>
        <w:numPr>
          <w:ilvl w:val="0"/>
          <w:numId w:val="37"/>
        </w:numPr>
        <w:spacing w:before="12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provede opravu faktury</w:t>
      </w:r>
      <w:r w:rsidR="00253A8B">
        <w:rPr>
          <w:rFonts w:ascii="Tahoma" w:hAnsi="Tahoma" w:cs="Tahoma"/>
          <w:sz w:val="22"/>
          <w:szCs w:val="22"/>
        </w:rPr>
        <w:t xml:space="preserve"> a znovu ji doručí příkazci</w:t>
      </w:r>
      <w:r w:rsidR="00A54991" w:rsidRPr="00080BAF">
        <w:rPr>
          <w:rFonts w:ascii="Tahoma" w:hAnsi="Tahoma" w:cs="Tahoma"/>
          <w:sz w:val="22"/>
          <w:szCs w:val="22"/>
        </w:rPr>
        <w:t xml:space="preserve">. </w:t>
      </w:r>
      <w:r w:rsidR="00253A8B">
        <w:rPr>
          <w:rFonts w:ascii="Tahoma" w:hAnsi="Tahoma" w:cs="Tahoma"/>
          <w:sz w:val="22"/>
          <w:szCs w:val="22"/>
        </w:rPr>
        <w:t>Vrácením vadné</w:t>
      </w:r>
      <w:r w:rsidR="00A54991" w:rsidRPr="00080BAF">
        <w:rPr>
          <w:rFonts w:ascii="Tahoma" w:hAnsi="Tahoma" w:cs="Tahoma"/>
          <w:sz w:val="22"/>
          <w:szCs w:val="22"/>
        </w:rPr>
        <w:t xml:space="preserve"> faktur</w:t>
      </w:r>
      <w:r w:rsidR="00253A8B">
        <w:rPr>
          <w:rFonts w:ascii="Tahoma" w:hAnsi="Tahoma" w:cs="Tahoma"/>
          <w:sz w:val="22"/>
          <w:szCs w:val="22"/>
        </w:rPr>
        <w:t>y</w:t>
      </w:r>
      <w:r w:rsidR="00A54991"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přestává běžet původní lhůta splatnosti. </w:t>
      </w:r>
      <w:r w:rsidR="00253A8B">
        <w:rPr>
          <w:rFonts w:ascii="Tahoma" w:hAnsi="Tahoma" w:cs="Tahoma"/>
          <w:sz w:val="22"/>
          <w:szCs w:val="22"/>
        </w:rPr>
        <w:t>Nová</w:t>
      </w:r>
      <w:r w:rsidR="00A54991" w:rsidRPr="00080BAF">
        <w:rPr>
          <w:rFonts w:ascii="Tahoma" w:hAnsi="Tahoma" w:cs="Tahoma"/>
          <w:sz w:val="22"/>
          <w:szCs w:val="22"/>
        </w:rPr>
        <w:t xml:space="preserve">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253A8B">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r w:rsidR="00CE2833">
        <w:rPr>
          <w:rFonts w:ascii="Tahoma" w:hAnsi="Tahoma" w:cs="Tahoma"/>
          <w:sz w:val="22"/>
          <w:szCs w:val="22"/>
        </w:rPr>
        <w:t xml:space="preserve"> </w:t>
      </w:r>
      <w:r w:rsidR="00CE2833" w:rsidRPr="00CE2833">
        <w:rPr>
          <w:rFonts w:ascii="Tahoma" w:hAnsi="Tahoma" w:cs="Tahoma"/>
          <w:sz w:val="22"/>
          <w:szCs w:val="22"/>
        </w:rPr>
        <w:t>Příkazník je povinen doručit příkazci opravenou fakturu do 3 dnů po obdržení příkazcem vrácené vadné faktury.</w:t>
      </w:r>
    </w:p>
    <w:p w14:paraId="35FF3C62" w14:textId="77777777" w:rsidR="00A54991" w:rsidRPr="00080BAF" w:rsidRDefault="00A54991" w:rsidP="00AA2B28">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1BBC40B0" w14:textId="77777777" w:rsidR="0027622E" w:rsidRPr="00080BAF" w:rsidRDefault="008241FD" w:rsidP="00AA2B28">
      <w:pPr>
        <w:pStyle w:val="OdstavecSmlouvy"/>
        <w:keepLines w:val="0"/>
        <w:numPr>
          <w:ilvl w:val="0"/>
          <w:numId w:val="37"/>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příkazník plátcem DPH, uplatní p</w:t>
      </w:r>
      <w:r w:rsidR="001349ED" w:rsidRPr="00080BAF">
        <w:rPr>
          <w:rFonts w:ascii="Tahoma" w:hAnsi="Tahoma" w:cs="Tahoma"/>
          <w:sz w:val="22"/>
          <w:szCs w:val="22"/>
        </w:rPr>
        <w:t>říkazce</w:t>
      </w:r>
      <w:r w:rsidR="0027622E" w:rsidRPr="00080BAF">
        <w:rPr>
          <w:rFonts w:ascii="Tahoma" w:hAnsi="Tahoma" w:cs="Tahoma"/>
          <w:sz w:val="22"/>
          <w:szCs w:val="22"/>
        </w:rPr>
        <w:t xml:space="preserve"> institut zvláštního způsobu zaj</w:t>
      </w:r>
      <w:r w:rsidR="006E3BCA">
        <w:rPr>
          <w:rFonts w:ascii="Tahoma" w:hAnsi="Tahoma" w:cs="Tahoma"/>
          <w:sz w:val="22"/>
          <w:szCs w:val="22"/>
        </w:rPr>
        <w:t>ištění daně dle § 109a zákona o </w:t>
      </w:r>
      <w:r w:rsidR="0027622E" w:rsidRPr="00080BAF">
        <w:rPr>
          <w:rFonts w:ascii="Tahoma" w:hAnsi="Tahoma" w:cs="Tahoma"/>
          <w:sz w:val="22"/>
          <w:szCs w:val="22"/>
        </w:rPr>
        <w:t>DPH a</w:t>
      </w:r>
      <w:r w:rsidR="006E3BCA">
        <w:rPr>
          <w:rFonts w:ascii="Tahoma" w:hAnsi="Tahoma" w:cs="Tahoma"/>
          <w:sz w:val="22"/>
          <w:szCs w:val="22"/>
        </w:rPr>
        <w:t> </w:t>
      </w:r>
      <w:r w:rsidR="0027622E" w:rsidRPr="00080BAF">
        <w:rPr>
          <w:rFonts w:ascii="Tahoma" w:hAnsi="Tahoma" w:cs="Tahoma"/>
          <w:sz w:val="22"/>
          <w:szCs w:val="22"/>
        </w:rPr>
        <w:t>hodnotu plnění odpovídající da</w:t>
      </w:r>
      <w:r w:rsidR="006E3BCA">
        <w:rPr>
          <w:rFonts w:ascii="Tahoma" w:hAnsi="Tahoma" w:cs="Tahoma"/>
          <w:sz w:val="22"/>
          <w:szCs w:val="22"/>
        </w:rPr>
        <w:t xml:space="preserve">ni z přidané hodnoty </w:t>
      </w:r>
      <w:r w:rsidR="0027622E" w:rsidRPr="00080BAF">
        <w:rPr>
          <w:rFonts w:ascii="Tahoma" w:hAnsi="Tahoma" w:cs="Tahoma"/>
          <w:sz w:val="22"/>
          <w:szCs w:val="22"/>
        </w:rPr>
        <w:t xml:space="preserve">uhradí v termínu splatnosti faktury stanoveném dle smlouvy přímo na osobní depozitní účet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0027622E" w:rsidRPr="00080BAF">
        <w:rPr>
          <w:rFonts w:ascii="Tahoma" w:hAnsi="Tahoma" w:cs="Tahoma"/>
          <w:sz w:val="22"/>
          <w:szCs w:val="22"/>
        </w:rPr>
        <w:t xml:space="preserve"> vedený u místně příslušného správce daně v případě, že</w:t>
      </w:r>
      <w:r w:rsidR="006E3BCA">
        <w:rPr>
          <w:rFonts w:ascii="Tahoma" w:hAnsi="Tahoma" w:cs="Tahoma"/>
          <w:sz w:val="22"/>
          <w:szCs w:val="22"/>
        </w:rPr>
        <w:t>:</w:t>
      </w:r>
    </w:p>
    <w:p w14:paraId="200A658C" w14:textId="77777777" w:rsidR="0027622E" w:rsidRPr="00080BAF" w:rsidRDefault="51969EC1" w:rsidP="00AA2B28">
      <w:pPr>
        <w:numPr>
          <w:ilvl w:val="1"/>
          <w:numId w:val="26"/>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 xml:space="preserve">ke dni uskutečnění zdanitelného plnění zveřejněn v aplikaci „Registr DPH“ jako nespolehlivý plátce </w:t>
      </w:r>
      <w:r w:rsidR="5BE2BDE5" w:rsidRPr="4E220982">
        <w:rPr>
          <w:rFonts w:ascii="Tahoma" w:hAnsi="Tahoma" w:cs="Tahoma"/>
          <w:sz w:val="22"/>
          <w:szCs w:val="22"/>
        </w:rPr>
        <w:t>nebo</w:t>
      </w:r>
    </w:p>
    <w:p w14:paraId="49E67BE2" w14:textId="39D2F0FE" w:rsidR="0027622E" w:rsidRPr="008241FD" w:rsidRDefault="51969EC1" w:rsidP="00AA2B28">
      <w:pPr>
        <w:numPr>
          <w:ilvl w:val="1"/>
          <w:numId w:val="26"/>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ke dni uskutečnění zdanitelného plnění v insolvenčním řízení</w:t>
      </w:r>
      <w:r w:rsidR="008A718C">
        <w:rPr>
          <w:rFonts w:ascii="Tahoma" w:hAnsi="Tahoma" w:cs="Tahoma"/>
          <w:sz w:val="22"/>
          <w:szCs w:val="22"/>
        </w:rPr>
        <w:t>.</w:t>
      </w:r>
      <w:r w:rsidR="61358639" w:rsidRPr="4E220982">
        <w:rPr>
          <w:rFonts w:ascii="Tahoma" w:hAnsi="Tahoma" w:cs="Tahoma"/>
          <w:sz w:val="22"/>
          <w:szCs w:val="22"/>
        </w:rPr>
        <w:t xml:space="preserve"> </w:t>
      </w:r>
    </w:p>
    <w:p w14:paraId="5E0D7DBD" w14:textId="3A9CC560" w:rsidR="0027622E" w:rsidRPr="00080BAF" w:rsidRDefault="007775E6"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1349ED" w:rsidRPr="00080BAF">
        <w:rPr>
          <w:rFonts w:ascii="Tahoma" w:hAnsi="Tahoma" w:cs="Tahoma"/>
          <w:sz w:val="22"/>
          <w:szCs w:val="22"/>
        </w:rPr>
        <w:t>Příkazce</w:t>
      </w:r>
      <w:r w:rsidR="0027622E" w:rsidRPr="00080BAF">
        <w:rPr>
          <w:rFonts w:ascii="Tahoma" w:hAnsi="Tahoma" w:cs="Tahoma"/>
          <w:sz w:val="22"/>
          <w:szCs w:val="22"/>
        </w:rPr>
        <w:t xml:space="preserve"> nenese odpovědnost za</w:t>
      </w:r>
      <w:r w:rsidR="006E3BCA">
        <w:rPr>
          <w:rFonts w:ascii="Tahoma" w:hAnsi="Tahoma" w:cs="Tahoma"/>
          <w:sz w:val="22"/>
          <w:szCs w:val="22"/>
        </w:rPr>
        <w:t> </w:t>
      </w:r>
      <w:r w:rsidR="0027622E" w:rsidRPr="00080BAF">
        <w:rPr>
          <w:rFonts w:ascii="Tahoma" w:hAnsi="Tahoma" w:cs="Tahoma"/>
          <w:sz w:val="22"/>
          <w:szCs w:val="22"/>
        </w:rPr>
        <w:t>případné penále</w:t>
      </w:r>
      <w:r w:rsidR="006E3BCA">
        <w:rPr>
          <w:rFonts w:ascii="Tahoma" w:hAnsi="Tahoma" w:cs="Tahoma"/>
          <w:sz w:val="22"/>
          <w:szCs w:val="22"/>
        </w:rPr>
        <w:t xml:space="preserve"> </w:t>
      </w:r>
      <w:r w:rsidR="0027622E" w:rsidRPr="00080BAF">
        <w:rPr>
          <w:rFonts w:ascii="Tahoma" w:hAnsi="Tahoma" w:cs="Tahoma"/>
          <w:sz w:val="22"/>
          <w:szCs w:val="22"/>
        </w:rPr>
        <w:t>a</w:t>
      </w:r>
      <w:r w:rsidR="006E3BCA">
        <w:rPr>
          <w:rFonts w:ascii="Tahoma" w:hAnsi="Tahoma" w:cs="Tahoma"/>
          <w:sz w:val="22"/>
          <w:szCs w:val="22"/>
        </w:rPr>
        <w:t> </w:t>
      </w:r>
      <w:r w:rsidR="0027622E" w:rsidRPr="00080BAF">
        <w:rPr>
          <w:rFonts w:ascii="Tahoma" w:hAnsi="Tahoma" w:cs="Tahoma"/>
          <w:sz w:val="22"/>
          <w:szCs w:val="22"/>
        </w:rPr>
        <w:t xml:space="preserve">jiné postihy vyměřené či stanovené správcem daně </w:t>
      </w:r>
      <w:r w:rsidR="00CC6782">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27622E" w:rsidRPr="00080BAF">
        <w:rPr>
          <w:rFonts w:ascii="Tahoma" w:hAnsi="Tahoma" w:cs="Tahoma"/>
          <w:sz w:val="22"/>
          <w:szCs w:val="22"/>
        </w:rPr>
        <w:t xml:space="preserve"> v</w:t>
      </w:r>
      <w:r w:rsidR="006E3BCA">
        <w:rPr>
          <w:rFonts w:ascii="Tahoma" w:hAnsi="Tahoma" w:cs="Tahoma"/>
          <w:sz w:val="22"/>
          <w:szCs w:val="22"/>
        </w:rPr>
        <w:t> </w:t>
      </w:r>
      <w:r w:rsidR="0027622E" w:rsidRPr="00080BAF">
        <w:rPr>
          <w:rFonts w:ascii="Tahoma" w:hAnsi="Tahoma" w:cs="Tahoma"/>
          <w:sz w:val="22"/>
          <w:szCs w:val="22"/>
        </w:rPr>
        <w:t>souvislosti s potenciálně pozdní úhradou DPH, tj.</w:t>
      </w:r>
      <w:r w:rsidR="006E3BCA">
        <w:rPr>
          <w:rFonts w:ascii="Tahoma" w:hAnsi="Tahoma" w:cs="Tahoma"/>
          <w:sz w:val="22"/>
          <w:szCs w:val="22"/>
        </w:rPr>
        <w:t> </w:t>
      </w:r>
      <w:r w:rsidR="0027622E" w:rsidRPr="00080BAF">
        <w:rPr>
          <w:rFonts w:ascii="Tahoma" w:hAnsi="Tahoma" w:cs="Tahoma"/>
          <w:sz w:val="22"/>
          <w:szCs w:val="22"/>
        </w:rPr>
        <w:t>po</w:t>
      </w:r>
      <w:r w:rsidR="006E3BCA">
        <w:rPr>
          <w:rFonts w:ascii="Tahoma" w:hAnsi="Tahoma" w:cs="Tahoma"/>
          <w:sz w:val="22"/>
          <w:szCs w:val="22"/>
        </w:rPr>
        <w:t> </w:t>
      </w:r>
      <w:r w:rsidR="0027622E" w:rsidRPr="00080BAF">
        <w:rPr>
          <w:rFonts w:ascii="Tahoma" w:hAnsi="Tahoma" w:cs="Tahoma"/>
          <w:sz w:val="22"/>
          <w:szCs w:val="22"/>
        </w:rPr>
        <w:t>datu splatnosti této daně</w:t>
      </w:r>
      <w:r w:rsidR="006E3BCA">
        <w:rPr>
          <w:rFonts w:ascii="Tahoma" w:hAnsi="Tahoma" w:cs="Tahoma"/>
          <w:sz w:val="22"/>
          <w:szCs w:val="22"/>
        </w:rPr>
        <w:t>.</w:t>
      </w:r>
    </w:p>
    <w:p w14:paraId="28E4457F"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8172C8">
        <w:rPr>
          <w:rFonts w:ascii="Tahoma" w:hAnsi="Tahoma" w:cs="Tahoma"/>
          <w:sz w:val="22"/>
          <w:szCs w:val="22"/>
        </w:rPr>
        <w:t>smluvních stran</w:t>
      </w:r>
    </w:p>
    <w:p w14:paraId="584AF2F9" w14:textId="77777777" w:rsidR="00A54991" w:rsidRPr="00080BAF" w:rsidRDefault="001349ED" w:rsidP="00AA2B28">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E58327E" w14:textId="77777777" w:rsidR="00A54991" w:rsidRPr="00080BAF" w:rsidRDefault="001349ED" w:rsidP="00AA2B28">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2895E52A" w14:textId="77777777" w:rsidR="00A54991" w:rsidRPr="00080BAF" w:rsidRDefault="001349ED" w:rsidP="00AA2B28">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19854A7C" w14:textId="77777777" w:rsidR="00A54991" w:rsidRPr="00080BAF" w:rsidRDefault="001349ED" w:rsidP="00AA2B28">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0B41CA">
        <w:rPr>
          <w:rFonts w:ascii="Tahoma" w:hAnsi="Tahoma" w:cs="Tahoma"/>
          <w:sz w:val="22"/>
          <w:szCs w:val="22"/>
        </w:rPr>
        <w:t>:</w:t>
      </w:r>
    </w:p>
    <w:p w14:paraId="298742CD" w14:textId="77777777" w:rsidR="00A54991"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451A7E73" w14:textId="77777777" w:rsidR="00A54991"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lastRenderedPageBreak/>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2471E2A9" w14:textId="77777777" w:rsidR="00A54991"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01141EA" w14:textId="77777777" w:rsidR="00A54991"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711A83A6" w14:textId="77777777" w:rsidR="00A54991"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213968C0" w14:textId="77777777" w:rsidR="00A54991"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2744187" w14:textId="77777777" w:rsidR="000C0A38" w:rsidRPr="00080BAF" w:rsidRDefault="00A54991"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D4022A">
        <w:rPr>
          <w:rFonts w:ascii="Tahoma" w:hAnsi="Tahoma" w:cs="Tahoma"/>
          <w:sz w:val="22"/>
          <w:szCs w:val="22"/>
        </w:rPr>
        <w:t>,</w:t>
      </w:r>
    </w:p>
    <w:p w14:paraId="31029F3A" w14:textId="77777777" w:rsidR="00A54991" w:rsidRPr="00080BAF" w:rsidRDefault="000C0A38" w:rsidP="00AA2B28">
      <w:pPr>
        <w:pStyle w:val="Smlouva3"/>
        <w:numPr>
          <w:ilvl w:val="0"/>
          <w:numId w:val="21"/>
        </w:numPr>
        <w:tabs>
          <w:tab w:val="clear" w:pos="360"/>
        </w:tabs>
        <w:spacing w:before="60"/>
        <w:ind w:left="709"/>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4CA33CFA" w14:textId="77777777" w:rsidR="00A54991" w:rsidRPr="00080BAF" w:rsidRDefault="001349ED" w:rsidP="00AA2B28">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23E7FB54" w14:textId="4D8D680C" w:rsidR="00344EBB" w:rsidRPr="0084799D" w:rsidRDefault="001349ED" w:rsidP="0084799D">
      <w:pPr>
        <w:pStyle w:val="Smlouva-slo"/>
        <w:numPr>
          <w:ilvl w:val="6"/>
          <w:numId w:val="22"/>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15A18788" w14:textId="77777777"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0A09CFFA" w14:textId="01401E01" w:rsidR="00E45607" w:rsidRPr="00571B70" w:rsidRDefault="00A54991" w:rsidP="00AA2B28">
      <w:pPr>
        <w:pStyle w:val="Zkladntext"/>
        <w:numPr>
          <w:ilvl w:val="0"/>
          <w:numId w:val="23"/>
        </w:numPr>
        <w:tabs>
          <w:tab w:val="clear" w:pos="540"/>
          <w:tab w:val="clear" w:pos="1260"/>
          <w:tab w:val="clear" w:pos="1980"/>
          <w:tab w:val="clear" w:pos="3960"/>
        </w:tabs>
        <w:spacing w:before="120"/>
        <w:rPr>
          <w:rFonts w:ascii="Tahoma" w:eastAsia="Tahoma" w:hAnsi="Tahoma" w:cs="Tahoma"/>
          <w:sz w:val="22"/>
          <w:szCs w:val="22"/>
        </w:rPr>
      </w:pPr>
      <w:r w:rsidRPr="2529B793">
        <w:rPr>
          <w:rFonts w:ascii="Tahoma" w:hAnsi="Tahoma" w:cs="Tahoma"/>
          <w:sz w:val="22"/>
          <w:szCs w:val="22"/>
        </w:rPr>
        <w:t xml:space="preserve">Nepodá-li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žádosti o příslušná rozhodnutí nebo nepředá-li </w:t>
      </w:r>
      <w:r w:rsidR="004B2D9D" w:rsidRPr="2529B793">
        <w:rPr>
          <w:rFonts w:ascii="Tahoma" w:hAnsi="Tahoma" w:cs="Tahoma"/>
          <w:sz w:val="22"/>
          <w:szCs w:val="22"/>
        </w:rPr>
        <w:t>příkazc</w:t>
      </w:r>
      <w:r w:rsidRPr="2529B793">
        <w:rPr>
          <w:rFonts w:ascii="Tahoma" w:hAnsi="Tahoma" w:cs="Tahoma"/>
          <w:sz w:val="22"/>
          <w:szCs w:val="22"/>
        </w:rPr>
        <w:t xml:space="preserve">i příslušná rozhodnutí a ve lhůtě dle čl. XII odst. 1 této smlouvy, je povinen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w:t>
      </w:r>
      <w:r w:rsidRPr="00571B70">
        <w:rPr>
          <w:rFonts w:ascii="Tahoma" w:hAnsi="Tahoma" w:cs="Tahoma"/>
          <w:sz w:val="22"/>
          <w:szCs w:val="22"/>
        </w:rPr>
        <w:t>výši 0,25</w:t>
      </w:r>
      <w:r w:rsidR="00B3272A" w:rsidRPr="00571B70">
        <w:rPr>
          <w:rFonts w:ascii="Tahoma" w:hAnsi="Tahoma" w:cs="Tahoma"/>
          <w:sz w:val="22"/>
          <w:szCs w:val="22"/>
        </w:rPr>
        <w:t> </w:t>
      </w:r>
      <w:r w:rsidRPr="00571B70">
        <w:rPr>
          <w:rFonts w:ascii="Tahoma" w:hAnsi="Tahoma" w:cs="Tahoma"/>
          <w:sz w:val="22"/>
          <w:szCs w:val="22"/>
        </w:rPr>
        <w:t xml:space="preserve">% z celkové sjednané </w:t>
      </w:r>
      <w:r w:rsidR="006C62A5" w:rsidRPr="00571B70">
        <w:rPr>
          <w:rFonts w:ascii="Tahoma" w:hAnsi="Tahoma" w:cs="Tahoma"/>
          <w:sz w:val="22"/>
          <w:szCs w:val="22"/>
        </w:rPr>
        <w:t>odměn</w:t>
      </w:r>
      <w:r w:rsidRPr="00571B70">
        <w:rPr>
          <w:rFonts w:ascii="Tahoma" w:hAnsi="Tahoma" w:cs="Tahoma"/>
          <w:sz w:val="22"/>
          <w:szCs w:val="22"/>
        </w:rPr>
        <w:t>y za</w:t>
      </w:r>
      <w:r w:rsidR="00B3272A" w:rsidRPr="00571B70">
        <w:rPr>
          <w:rFonts w:ascii="Tahoma" w:hAnsi="Tahoma" w:cs="Tahoma"/>
          <w:sz w:val="22"/>
          <w:szCs w:val="22"/>
        </w:rPr>
        <w:t> </w:t>
      </w:r>
      <w:r w:rsidRPr="00571B70">
        <w:rPr>
          <w:rFonts w:ascii="Tahoma" w:hAnsi="Tahoma" w:cs="Tahoma"/>
          <w:sz w:val="22"/>
          <w:szCs w:val="22"/>
        </w:rPr>
        <w:t xml:space="preserve">inženýrskou činnost </w:t>
      </w:r>
      <w:r w:rsidR="00A45A3D" w:rsidRPr="00571B70">
        <w:rPr>
          <w:rFonts w:ascii="Tahoma" w:hAnsi="Tahoma" w:cs="Tahoma"/>
          <w:sz w:val="22"/>
          <w:szCs w:val="22"/>
        </w:rPr>
        <w:t>vč. DPH</w:t>
      </w:r>
      <w:r w:rsidR="3F23EAB3" w:rsidRPr="00571B70">
        <w:rPr>
          <w:rFonts w:ascii="Tahoma" w:eastAsia="Tahoma" w:hAnsi="Tahoma" w:cs="Tahoma"/>
          <w:sz w:val="22"/>
          <w:szCs w:val="22"/>
        </w:rPr>
        <w:t xml:space="preserve"> (bez DPH v případě, že příkazník není plátce DPH)</w:t>
      </w:r>
      <w:r w:rsidR="00A45A3D" w:rsidRPr="00571B70">
        <w:rPr>
          <w:rFonts w:ascii="Tahoma" w:hAnsi="Tahoma" w:cs="Tahoma"/>
          <w:sz w:val="22"/>
          <w:szCs w:val="22"/>
        </w:rPr>
        <w:t xml:space="preserve"> </w:t>
      </w:r>
      <w:r w:rsidRPr="00571B70">
        <w:rPr>
          <w:rFonts w:ascii="Tahoma" w:hAnsi="Tahoma" w:cs="Tahoma"/>
          <w:sz w:val="22"/>
          <w:szCs w:val="22"/>
        </w:rPr>
        <w:t>dle čl. XI</w:t>
      </w:r>
      <w:r w:rsidR="00D40170" w:rsidRPr="00571B70">
        <w:rPr>
          <w:rFonts w:ascii="Tahoma" w:hAnsi="Tahoma" w:cs="Tahoma"/>
          <w:sz w:val="22"/>
          <w:szCs w:val="22"/>
        </w:rPr>
        <w:t>II</w:t>
      </w:r>
      <w:r w:rsidRPr="00571B70">
        <w:rPr>
          <w:rFonts w:ascii="Tahoma" w:hAnsi="Tahoma" w:cs="Tahoma"/>
          <w:sz w:val="22"/>
          <w:szCs w:val="22"/>
        </w:rPr>
        <w:t xml:space="preserve"> odst. 1 písm. a) této smlouvy, a</w:t>
      </w:r>
      <w:r w:rsidR="005D3AA6" w:rsidRPr="00571B70">
        <w:rPr>
          <w:rFonts w:ascii="Tahoma" w:hAnsi="Tahoma" w:cs="Tahoma"/>
          <w:sz w:val="22"/>
          <w:szCs w:val="22"/>
        </w:rPr>
        <w:t> </w:t>
      </w:r>
      <w:r w:rsidRPr="00571B70">
        <w:rPr>
          <w:rFonts w:ascii="Tahoma" w:hAnsi="Tahoma" w:cs="Tahoma"/>
          <w:sz w:val="22"/>
          <w:szCs w:val="22"/>
        </w:rPr>
        <w:t>to za každý i započatý den prodlení.</w:t>
      </w:r>
    </w:p>
    <w:p w14:paraId="357C5D86" w14:textId="77777777" w:rsidR="00141C2E" w:rsidRPr="00571B70" w:rsidRDefault="00141C2E" w:rsidP="00AA2B28">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571B70">
        <w:rPr>
          <w:rFonts w:ascii="Tahoma" w:hAnsi="Tahoma" w:cs="Tahoma"/>
          <w:sz w:val="22"/>
          <w:szCs w:val="22"/>
        </w:rPr>
        <w:t xml:space="preserve">Nebude-li </w:t>
      </w:r>
      <w:r w:rsidR="004B2D9D" w:rsidRPr="00571B70">
        <w:rPr>
          <w:rFonts w:ascii="Tahoma" w:hAnsi="Tahoma" w:cs="Tahoma"/>
          <w:sz w:val="22"/>
          <w:szCs w:val="22"/>
        </w:rPr>
        <w:t>p</w:t>
      </w:r>
      <w:r w:rsidR="001349ED" w:rsidRPr="00571B70">
        <w:rPr>
          <w:rFonts w:ascii="Tahoma" w:hAnsi="Tahoma" w:cs="Tahoma"/>
          <w:sz w:val="22"/>
          <w:szCs w:val="22"/>
        </w:rPr>
        <w:t>říkazník</w:t>
      </w:r>
      <w:r w:rsidRPr="00571B70">
        <w:rPr>
          <w:rFonts w:ascii="Tahoma" w:hAnsi="Tahoma" w:cs="Tahoma"/>
          <w:sz w:val="22"/>
          <w:szCs w:val="22"/>
        </w:rPr>
        <w:t xml:space="preserve"> vykonávat funkci koordinátora bezpečnosti a ochrany zd</w:t>
      </w:r>
      <w:r w:rsidR="00B3272A" w:rsidRPr="00571B70">
        <w:rPr>
          <w:rFonts w:ascii="Tahoma" w:hAnsi="Tahoma" w:cs="Tahoma"/>
          <w:sz w:val="22"/>
          <w:szCs w:val="22"/>
        </w:rPr>
        <w:t>raví při práci na staveništi po </w:t>
      </w:r>
      <w:r w:rsidRPr="00571B70">
        <w:rPr>
          <w:rFonts w:ascii="Tahoma" w:hAnsi="Tahoma" w:cs="Tahoma"/>
          <w:sz w:val="22"/>
          <w:szCs w:val="22"/>
        </w:rPr>
        <w:t xml:space="preserve">dobu přípravy stavby v souladu s ustanoveními této smlouvy, zavazuje se uhradit </w:t>
      </w:r>
      <w:r w:rsidR="004B2D9D" w:rsidRPr="00571B70">
        <w:rPr>
          <w:rFonts w:ascii="Tahoma" w:hAnsi="Tahoma" w:cs="Tahoma"/>
          <w:sz w:val="22"/>
          <w:szCs w:val="22"/>
        </w:rPr>
        <w:t>příkazc</w:t>
      </w:r>
      <w:r w:rsidRPr="00571B70">
        <w:rPr>
          <w:rFonts w:ascii="Tahoma" w:hAnsi="Tahoma" w:cs="Tahoma"/>
          <w:sz w:val="22"/>
          <w:szCs w:val="22"/>
        </w:rPr>
        <w:t>i smluvní pokutu ve výši 20</w:t>
      </w:r>
      <w:r w:rsidR="00B3272A" w:rsidRPr="00571B70">
        <w:rPr>
          <w:rFonts w:ascii="Tahoma" w:hAnsi="Tahoma" w:cs="Tahoma"/>
          <w:sz w:val="22"/>
          <w:szCs w:val="22"/>
        </w:rPr>
        <w:t>.000 </w:t>
      </w:r>
      <w:r w:rsidRPr="00571B70">
        <w:rPr>
          <w:rFonts w:ascii="Tahoma" w:hAnsi="Tahoma" w:cs="Tahoma"/>
          <w:sz w:val="22"/>
          <w:szCs w:val="22"/>
        </w:rPr>
        <w:t>Kč za</w:t>
      </w:r>
      <w:r w:rsidR="00B3272A" w:rsidRPr="00571B70">
        <w:rPr>
          <w:rFonts w:ascii="Tahoma" w:hAnsi="Tahoma" w:cs="Tahoma"/>
          <w:sz w:val="22"/>
          <w:szCs w:val="22"/>
        </w:rPr>
        <w:t> každý zjištěný případ.</w:t>
      </w:r>
    </w:p>
    <w:p w14:paraId="7F1C9DE4" w14:textId="4897960D" w:rsidR="00A54991" w:rsidRPr="00571B70" w:rsidRDefault="00A54991" w:rsidP="00AA2B28">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bookmarkStart w:id="22" w:name="_Hlk42255353"/>
      <w:r w:rsidRPr="00571B70">
        <w:rPr>
          <w:rFonts w:ascii="Tahoma" w:hAnsi="Tahoma" w:cs="Tahoma"/>
          <w:sz w:val="22"/>
          <w:szCs w:val="22"/>
        </w:rPr>
        <w:t xml:space="preserve">Nebude-li </w:t>
      </w:r>
      <w:r w:rsidR="004B2D9D" w:rsidRPr="00571B70">
        <w:rPr>
          <w:rFonts w:ascii="Tahoma" w:hAnsi="Tahoma" w:cs="Tahoma"/>
          <w:sz w:val="22"/>
          <w:szCs w:val="22"/>
        </w:rPr>
        <w:t>p</w:t>
      </w:r>
      <w:r w:rsidR="001349ED" w:rsidRPr="00571B70">
        <w:rPr>
          <w:rFonts w:ascii="Tahoma" w:hAnsi="Tahoma" w:cs="Tahoma"/>
          <w:sz w:val="22"/>
          <w:szCs w:val="22"/>
        </w:rPr>
        <w:t>říkazník</w:t>
      </w:r>
      <w:r w:rsidRPr="00571B70">
        <w:rPr>
          <w:rFonts w:ascii="Tahoma" w:hAnsi="Tahoma" w:cs="Tahoma"/>
          <w:sz w:val="22"/>
          <w:szCs w:val="22"/>
        </w:rPr>
        <w:t xml:space="preserve"> vykonávat dozor</w:t>
      </w:r>
      <w:r w:rsidR="00A67597" w:rsidRPr="00571B70">
        <w:rPr>
          <w:rFonts w:ascii="Tahoma" w:hAnsi="Tahoma" w:cs="Tahoma"/>
          <w:sz w:val="22"/>
          <w:szCs w:val="22"/>
        </w:rPr>
        <w:t xml:space="preserve"> projektanta</w:t>
      </w:r>
      <w:r w:rsidRPr="00571B70">
        <w:rPr>
          <w:rFonts w:ascii="Tahoma" w:hAnsi="Tahoma" w:cs="Tahoma"/>
          <w:sz w:val="22"/>
          <w:szCs w:val="22"/>
        </w:rPr>
        <w:t xml:space="preserve"> v souladu s ustanoveními této smlouvy, zavazuje se uhradit </w:t>
      </w:r>
      <w:r w:rsidR="004B2D9D" w:rsidRPr="00571B70">
        <w:rPr>
          <w:rFonts w:ascii="Tahoma" w:hAnsi="Tahoma" w:cs="Tahoma"/>
          <w:sz w:val="22"/>
          <w:szCs w:val="22"/>
        </w:rPr>
        <w:t>příkazc</w:t>
      </w:r>
      <w:r w:rsidRPr="00571B70">
        <w:rPr>
          <w:rFonts w:ascii="Tahoma" w:hAnsi="Tahoma" w:cs="Tahoma"/>
          <w:sz w:val="22"/>
          <w:szCs w:val="22"/>
        </w:rPr>
        <w:t>i smluvní pokutu ve výši 3.000</w:t>
      </w:r>
      <w:r w:rsidR="00B3272A" w:rsidRPr="00571B70">
        <w:rPr>
          <w:rFonts w:ascii="Tahoma" w:hAnsi="Tahoma" w:cs="Tahoma"/>
          <w:sz w:val="22"/>
          <w:szCs w:val="22"/>
        </w:rPr>
        <w:t> Kč za každý zjištěný případ.</w:t>
      </w:r>
    </w:p>
    <w:bookmarkEnd w:id="22"/>
    <w:p w14:paraId="07E22739" w14:textId="77777777" w:rsidR="00A54991" w:rsidRPr="00080BAF" w:rsidRDefault="00B3272A" w:rsidP="00AA2B28">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571B70">
        <w:rPr>
          <w:rFonts w:ascii="Tahoma" w:hAnsi="Tahoma" w:cs="Tahoma"/>
          <w:sz w:val="22"/>
          <w:szCs w:val="22"/>
        </w:rPr>
        <w:t>Pro případ prodlení se </w:t>
      </w:r>
      <w:r w:rsidR="00A54991" w:rsidRPr="00571B70">
        <w:rPr>
          <w:rFonts w:ascii="Tahoma" w:hAnsi="Tahoma" w:cs="Tahoma"/>
          <w:sz w:val="22"/>
          <w:szCs w:val="22"/>
        </w:rPr>
        <w:t xml:space="preserve">zaplacením </w:t>
      </w:r>
      <w:r w:rsidR="006C62A5" w:rsidRPr="00571B70">
        <w:rPr>
          <w:rFonts w:ascii="Tahoma" w:hAnsi="Tahoma" w:cs="Tahoma"/>
          <w:sz w:val="22"/>
          <w:szCs w:val="22"/>
        </w:rPr>
        <w:t>odměn</w:t>
      </w:r>
      <w:r w:rsidR="00A54991" w:rsidRPr="00571B70">
        <w:rPr>
          <w:rFonts w:ascii="Tahoma" w:hAnsi="Tahoma" w:cs="Tahoma"/>
          <w:sz w:val="22"/>
          <w:szCs w:val="22"/>
        </w:rPr>
        <w:t xml:space="preserve">y sjednávají smluvní </w:t>
      </w:r>
      <w:r w:rsidR="00A54991" w:rsidRPr="2529B793">
        <w:rPr>
          <w:rFonts w:ascii="Tahoma" w:hAnsi="Tahoma" w:cs="Tahoma"/>
          <w:sz w:val="22"/>
          <w:szCs w:val="22"/>
        </w:rPr>
        <w:t>strany úrok z prodlení ve</w:t>
      </w:r>
      <w:r w:rsidRPr="2529B793">
        <w:rPr>
          <w:rFonts w:ascii="Tahoma" w:hAnsi="Tahoma" w:cs="Tahoma"/>
          <w:sz w:val="22"/>
          <w:szCs w:val="22"/>
        </w:rPr>
        <w:t> </w:t>
      </w:r>
      <w:r w:rsidR="00A54991" w:rsidRPr="2529B793">
        <w:rPr>
          <w:rFonts w:ascii="Tahoma" w:hAnsi="Tahoma" w:cs="Tahoma"/>
          <w:sz w:val="22"/>
          <w:szCs w:val="22"/>
        </w:rPr>
        <w:t>výši stanovené občanskoprávními předpisy.</w:t>
      </w:r>
    </w:p>
    <w:p w14:paraId="0A075EB2" w14:textId="77777777" w:rsidR="00A54991" w:rsidRPr="00080BAF" w:rsidRDefault="00A54991" w:rsidP="00AA2B28">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Sjednané smluvní pokuty zaplatí povinná strana nezávisle na zavinění a na tom, zda a v jaké výši vznikne druhé straně škoda. Náhradu škody lze vymáhat samostatně v </w:t>
      </w:r>
      <w:r w:rsidR="00B3272A" w:rsidRPr="2529B793">
        <w:rPr>
          <w:rFonts w:ascii="Tahoma" w:hAnsi="Tahoma" w:cs="Tahoma"/>
          <w:sz w:val="22"/>
          <w:szCs w:val="22"/>
        </w:rPr>
        <w:t>plné výši vedle smluvní pokuty.</w:t>
      </w:r>
    </w:p>
    <w:p w14:paraId="57C893DA" w14:textId="77777777" w:rsidR="00A54991" w:rsidRPr="00080BAF" w:rsidRDefault="00A54991" w:rsidP="00AA2B28">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44DCED15" w14:textId="77777777" w:rsidR="00A54991" w:rsidRPr="00080BAF" w:rsidRDefault="00A54991" w:rsidP="00AA2B28">
      <w:pPr>
        <w:pStyle w:val="Zkladntext"/>
        <w:numPr>
          <w:ilvl w:val="0"/>
          <w:numId w:val="23"/>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Zánik závazku vyplývajícího z této smlouvy jeho pozdním splněním neznamená zánik nároku na smluvní pokutu za prodlení s plněním.</w:t>
      </w:r>
    </w:p>
    <w:p w14:paraId="6A802521" w14:textId="77777777" w:rsidR="00FA7D62" w:rsidRPr="00E202C7" w:rsidRDefault="00FA7D62" w:rsidP="0084799D">
      <w:pPr>
        <w:pStyle w:val="slolnkuSmlouvy"/>
        <w:rPr>
          <w:rFonts w:ascii="Tahoma" w:hAnsi="Tahoma" w:cs="Tahoma"/>
          <w:bCs/>
          <w:sz w:val="22"/>
          <w:szCs w:val="22"/>
        </w:rPr>
      </w:pPr>
      <w:r w:rsidRPr="00E202C7">
        <w:rPr>
          <w:rFonts w:ascii="Tahoma" w:hAnsi="Tahoma" w:cs="Tahoma"/>
          <w:sz w:val="22"/>
          <w:szCs w:val="22"/>
        </w:rPr>
        <w:t>X</w:t>
      </w:r>
      <w:r w:rsidR="00D9398E">
        <w:rPr>
          <w:rFonts w:ascii="Tahoma" w:hAnsi="Tahoma" w:cs="Tahoma"/>
          <w:sz w:val="22"/>
          <w:szCs w:val="22"/>
        </w:rPr>
        <w:t>VII</w:t>
      </w:r>
      <w:r w:rsidRPr="00E202C7">
        <w:rPr>
          <w:rFonts w:ascii="Tahoma" w:hAnsi="Tahoma" w:cs="Tahoma"/>
          <w:sz w:val="22"/>
          <w:szCs w:val="22"/>
        </w:rPr>
        <w:t>.</w:t>
      </w:r>
      <w:r w:rsidR="00E03721" w:rsidRPr="00E202C7">
        <w:rPr>
          <w:rFonts w:ascii="Tahoma" w:hAnsi="Tahoma" w:cs="Tahoma"/>
          <w:sz w:val="22"/>
          <w:szCs w:val="22"/>
        </w:rPr>
        <w:br/>
      </w:r>
      <w:r w:rsidR="00E51D92" w:rsidRPr="00E202C7">
        <w:rPr>
          <w:rFonts w:ascii="Tahoma" w:hAnsi="Tahoma" w:cs="Tahoma"/>
          <w:bCs/>
          <w:sz w:val="22"/>
          <w:szCs w:val="22"/>
        </w:rPr>
        <w:t>Odvolání příkazu</w:t>
      </w:r>
    </w:p>
    <w:p w14:paraId="511D4F69" w14:textId="77777777" w:rsidR="00FA7D62" w:rsidRPr="00E202C7" w:rsidRDefault="00FA7D62" w:rsidP="00AA2B28">
      <w:pPr>
        <w:pStyle w:val="Smlouva2"/>
        <w:numPr>
          <w:ilvl w:val="3"/>
          <w:numId w:val="32"/>
        </w:numPr>
        <w:tabs>
          <w:tab w:val="clear" w:pos="360"/>
        </w:tabs>
        <w:spacing w:before="120"/>
        <w:ind w:left="357" w:hanging="357"/>
        <w:jc w:val="both"/>
        <w:rPr>
          <w:rFonts w:ascii="Tahoma" w:hAnsi="Tahoma"/>
          <w:sz w:val="22"/>
        </w:rPr>
      </w:pPr>
      <w:r w:rsidRPr="00E202C7">
        <w:rPr>
          <w:rFonts w:ascii="Tahoma" w:hAnsi="Tahoma" w:cs="Tahoma"/>
          <w:b w:val="0"/>
          <w:bCs/>
          <w:sz w:val="22"/>
          <w:szCs w:val="22"/>
        </w:rPr>
        <w:t>Příkazce je oprávněn příkaz odvolat bez udání důvodu.</w:t>
      </w:r>
      <w:r w:rsidR="00E202C7" w:rsidRPr="00E202C7">
        <w:rPr>
          <w:rFonts w:ascii="Tahoma" w:hAnsi="Tahoma" w:cs="Tahoma"/>
          <w:b w:val="0"/>
          <w:bCs/>
          <w:sz w:val="22"/>
          <w:szCs w:val="22"/>
        </w:rPr>
        <w:t xml:space="preserve"> Ustanovení</w:t>
      </w:r>
      <w:r w:rsidR="00E202C7"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6C7C429D" w14:textId="77777777" w:rsidR="00FA7D62" w:rsidRPr="00080BAF" w:rsidRDefault="00E51D92" w:rsidP="00AA2B28">
      <w:pPr>
        <w:pStyle w:val="Smlouva2"/>
        <w:numPr>
          <w:ilvl w:val="3"/>
          <w:numId w:val="32"/>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lastRenderedPageBreak/>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0148DEF8" w14:textId="10DE8585" w:rsidR="4C5F9115" w:rsidRDefault="00A54991" w:rsidP="2529B793">
      <w:pPr>
        <w:pStyle w:val="slolnkuSmlouvy"/>
        <w:spacing w:before="360"/>
      </w:pPr>
      <w:r w:rsidRPr="2529B793">
        <w:rPr>
          <w:rFonts w:ascii="Tahoma" w:hAnsi="Tahoma" w:cs="Tahoma"/>
          <w:sz w:val="22"/>
          <w:szCs w:val="22"/>
        </w:rPr>
        <w:t>ČÁST D</w:t>
      </w:r>
      <w:r w:rsidR="4C5F9115">
        <w:br/>
      </w:r>
      <w:r w:rsidRPr="2529B793">
        <w:rPr>
          <w:rFonts w:ascii="Tahoma" w:hAnsi="Tahoma" w:cs="Tahoma"/>
          <w:sz w:val="22"/>
          <w:szCs w:val="22"/>
        </w:rPr>
        <w:t>Společná ustanovení</w:t>
      </w:r>
    </w:p>
    <w:p w14:paraId="07EEBE1B" w14:textId="77777777" w:rsidR="0073001A" w:rsidRPr="00080BAF" w:rsidRDefault="00D9398E" w:rsidP="0084799D">
      <w:pPr>
        <w:pStyle w:val="slolnkuSmlouvy"/>
        <w:rPr>
          <w:rFonts w:ascii="Tahoma" w:hAnsi="Tahoma" w:cs="Tahoma"/>
          <w:sz w:val="22"/>
          <w:szCs w:val="22"/>
        </w:rPr>
      </w:pPr>
      <w:r>
        <w:rPr>
          <w:rFonts w:ascii="Tahoma" w:hAnsi="Tahoma" w:cs="Tahoma"/>
          <w:sz w:val="22"/>
          <w:szCs w:val="22"/>
        </w:rPr>
        <w:t>XVIII.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6CFFC73B" w14:textId="384E971C" w:rsidR="0073001A" w:rsidRPr="00080BAF" w:rsidRDefault="0073001A"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nahradit škodu se řídí příslušnými ustanoveními občanského zákoníku, nestanoví-li smlouva jinak.</w:t>
      </w:r>
    </w:p>
    <w:p w14:paraId="2B8B0FD5" w14:textId="33DBA364" w:rsidR="0073001A" w:rsidRPr="00080BAF" w:rsidRDefault="0073001A"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10EB195A" w14:textId="554D97D1" w:rsidR="0073001A" w:rsidRPr="00080BAF" w:rsidRDefault="0073001A"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učinit veškerá opatření potřebná k odvrácení škody nebo k jejímu zmírnění.</w:t>
      </w:r>
    </w:p>
    <w:p w14:paraId="577A9DE3" w14:textId="4454FC66" w:rsidR="0073001A" w:rsidRPr="00571B70" w:rsidRDefault="0073001A" w:rsidP="00571B70">
      <w:pPr>
        <w:pStyle w:val="OdstavecSmlouvy"/>
        <w:keepLines w:val="0"/>
        <w:numPr>
          <w:ilvl w:val="6"/>
          <w:numId w:val="32"/>
        </w:numPr>
        <w:tabs>
          <w:tab w:val="clear" w:pos="0"/>
          <w:tab w:val="clear" w:pos="426"/>
          <w:tab w:val="clear" w:pos="1701"/>
        </w:tabs>
        <w:spacing w:before="120" w:after="0"/>
        <w:ind w:left="357" w:hanging="357"/>
        <w:rPr>
          <w:rFonts w:ascii="Tahoma" w:hAnsi="Tahoma" w:cs="Tahoma"/>
          <w:iCs/>
          <w:sz w:val="22"/>
          <w:szCs w:val="22"/>
        </w:rPr>
      </w:pPr>
      <w:r w:rsidRPr="00571B70">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min. 1 mil. Kč, s maximální spoluúčastí max. 10 tis. </w:t>
      </w:r>
    </w:p>
    <w:p w14:paraId="19A6CA56" w14:textId="27779D29" w:rsidR="00F95359" w:rsidRPr="00571B70" w:rsidRDefault="0039760D"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571B70">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w:t>
      </w:r>
      <w:r w:rsidR="00811495" w:rsidRPr="00571B70">
        <w:rPr>
          <w:rFonts w:ascii="Tahoma" w:hAnsi="Tahoma" w:cs="Tahoma"/>
          <w:sz w:val="22"/>
          <w:szCs w:val="22"/>
        </w:rPr>
        <w:t>.</w:t>
      </w:r>
    </w:p>
    <w:p w14:paraId="16080128" w14:textId="005A2649" w:rsidR="0073001A" w:rsidRDefault="0073001A"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1E6648">
        <w:rPr>
          <w:rFonts w:ascii="Tahoma" w:hAnsi="Tahoma" w:cs="Tahoma"/>
          <w:sz w:val="22"/>
          <w:szCs w:val="22"/>
        </w:rPr>
        <w:t xml:space="preserve">Zhotovitel je povinen předat objednateli při podpisu této smlouvy </w:t>
      </w:r>
      <w:r w:rsidR="006F3233">
        <w:rPr>
          <w:rFonts w:ascii="Tahoma" w:hAnsi="Tahoma" w:cs="Tahoma"/>
          <w:sz w:val="22"/>
          <w:szCs w:val="22"/>
        </w:rPr>
        <w:t xml:space="preserve">a kdykoliv na vyžádání </w:t>
      </w:r>
      <w:r w:rsidRPr="001E6648">
        <w:rPr>
          <w:rFonts w:ascii="Tahoma" w:hAnsi="Tahoma" w:cs="Tahoma"/>
          <w:sz w:val="22"/>
          <w:szCs w:val="22"/>
        </w:rPr>
        <w:t xml:space="preserve">kopii pojistné smlouvy včetně případných dodatků na požadované pojištění nebo certifikát příslušné pojišťovny </w:t>
      </w:r>
      <w:r w:rsidR="004A4BE5">
        <w:rPr>
          <w:rFonts w:ascii="Tahoma" w:hAnsi="Tahoma" w:cs="Tahoma"/>
          <w:sz w:val="22"/>
          <w:szCs w:val="22"/>
        </w:rPr>
        <w:t>ne starší jednoho měsíce</w:t>
      </w:r>
      <w:r w:rsidR="003227E2">
        <w:rPr>
          <w:rFonts w:ascii="Tahoma" w:hAnsi="Tahoma" w:cs="Tahoma"/>
          <w:sz w:val="22"/>
          <w:szCs w:val="22"/>
        </w:rPr>
        <w:t xml:space="preserve"> </w:t>
      </w:r>
      <w:r w:rsidRPr="001E6648">
        <w:rPr>
          <w:rFonts w:ascii="Tahoma" w:hAnsi="Tahoma" w:cs="Tahoma"/>
          <w:sz w:val="22"/>
          <w:szCs w:val="22"/>
        </w:rPr>
        <w:t xml:space="preserve">prokazující existenci pojištění </w:t>
      </w:r>
      <w:r w:rsidR="003227E2">
        <w:rPr>
          <w:rFonts w:ascii="Tahoma" w:hAnsi="Tahoma" w:cs="Tahoma"/>
          <w:sz w:val="22"/>
          <w:szCs w:val="22"/>
        </w:rPr>
        <w:t xml:space="preserve">v rozsahu dle odst. 4 a 5 tohoto článku smlouvy </w:t>
      </w:r>
      <w:r w:rsidRPr="001E6648">
        <w:rPr>
          <w:rFonts w:ascii="Tahoma" w:hAnsi="Tahoma" w:cs="Tahoma"/>
          <w:sz w:val="22"/>
          <w:szCs w:val="22"/>
        </w:rPr>
        <w:t xml:space="preserve">(dobu trvání pojištění, jeho rozsah, pojištěná rizika, pojistné částky, roční limity a </w:t>
      </w:r>
      <w:proofErr w:type="spellStart"/>
      <w:r w:rsidRPr="001E6648">
        <w:rPr>
          <w:rFonts w:ascii="Tahoma" w:hAnsi="Tahoma" w:cs="Tahoma"/>
          <w:sz w:val="22"/>
          <w:szCs w:val="22"/>
        </w:rPr>
        <w:t>sublimity</w:t>
      </w:r>
      <w:proofErr w:type="spellEnd"/>
      <w:r w:rsidRPr="001E6648">
        <w:rPr>
          <w:rFonts w:ascii="Tahoma" w:hAnsi="Tahoma" w:cs="Tahoma"/>
          <w:sz w:val="22"/>
          <w:szCs w:val="22"/>
        </w:rPr>
        <w:t xml:space="preserve"> plnění a výši spoluúčasti).</w:t>
      </w:r>
    </w:p>
    <w:p w14:paraId="3173AACB" w14:textId="7A55576A" w:rsidR="0047395B" w:rsidRPr="0047395B" w:rsidRDefault="0047395B"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47395B">
        <w:rPr>
          <w:rFonts w:ascii="Tahoma" w:hAnsi="Tahoma" w:cs="Tahoma"/>
          <w:sz w:val="22"/>
          <w:szCs w:val="22"/>
        </w:rPr>
        <w:t>Náklady na pojištění nese zhotovitel a jsou zahrnuty ve sjednané ceně. </w:t>
      </w:r>
    </w:p>
    <w:p w14:paraId="04CE9AC4" w14:textId="37077A57" w:rsidR="0047395B" w:rsidRPr="0047395B" w:rsidRDefault="0047395B" w:rsidP="005D3AA6">
      <w:pPr>
        <w:pStyle w:val="OdstavecSmlouvy"/>
        <w:keepLines w:val="0"/>
        <w:numPr>
          <w:ilvl w:val="6"/>
          <w:numId w:val="32"/>
        </w:numPr>
        <w:tabs>
          <w:tab w:val="clear" w:pos="0"/>
          <w:tab w:val="clear" w:pos="426"/>
          <w:tab w:val="clear" w:pos="1701"/>
        </w:tabs>
        <w:spacing w:before="120" w:after="0"/>
        <w:ind w:left="357" w:hanging="357"/>
        <w:rPr>
          <w:rFonts w:ascii="Tahoma" w:hAnsi="Tahoma" w:cs="Tahoma"/>
          <w:sz w:val="22"/>
          <w:szCs w:val="22"/>
        </w:rPr>
      </w:pPr>
      <w:r w:rsidRPr="0047395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4C212064" w14:textId="77777777" w:rsidR="00C01076" w:rsidRPr="00080BAF" w:rsidRDefault="00C01076" w:rsidP="0084799D">
      <w:pPr>
        <w:pStyle w:val="slolnkuSmlouvy"/>
        <w:rPr>
          <w:rFonts w:ascii="Tahoma" w:hAnsi="Tahoma" w:cs="Tahoma"/>
          <w:sz w:val="22"/>
          <w:szCs w:val="22"/>
        </w:rPr>
      </w:pPr>
      <w:r w:rsidRPr="0047395B">
        <w:rPr>
          <w:rFonts w:ascii="Tahoma" w:hAnsi="Tahoma" w:cs="Tahoma"/>
          <w:sz w:val="22"/>
          <w:szCs w:val="22"/>
        </w:rPr>
        <w:t>XIX.</w:t>
      </w:r>
      <w:r>
        <w:rPr>
          <w:rFonts w:ascii="Tahoma" w:hAnsi="Tahoma" w:cs="Tahoma"/>
          <w:sz w:val="22"/>
          <w:szCs w:val="22"/>
        </w:rPr>
        <w:br/>
        <w:t>Odstoupení</w:t>
      </w:r>
    </w:p>
    <w:p w14:paraId="2DE47365" w14:textId="77777777" w:rsidR="00C375F4" w:rsidRPr="007D5003" w:rsidRDefault="00C375F4" w:rsidP="00AA2B28">
      <w:pPr>
        <w:pStyle w:val="Smlouva-slo"/>
        <w:numPr>
          <w:ilvl w:val="0"/>
          <w:numId w:val="24"/>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302BC614" w14:textId="77777777" w:rsidR="00C375F4" w:rsidRPr="007D5003" w:rsidRDefault="00C375F4" w:rsidP="00AA2B28">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nebo inženýrské činnosti ve sjednané době plnění,</w:t>
      </w:r>
    </w:p>
    <w:p w14:paraId="1A5AC5AF" w14:textId="7A36DFA6" w:rsidR="00C375F4" w:rsidRDefault="00C375F4" w:rsidP="00AA2B28">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 xml:space="preserve">neprovádění </w:t>
      </w:r>
      <w:r w:rsidR="004720EC">
        <w:rPr>
          <w:rFonts w:ascii="Tahoma" w:hAnsi="Tahoma" w:cs="Tahoma"/>
          <w:sz w:val="22"/>
          <w:szCs w:val="22"/>
        </w:rPr>
        <w:t>či</w:t>
      </w:r>
      <w:r w:rsidR="00617205">
        <w:rPr>
          <w:rFonts w:ascii="Tahoma" w:hAnsi="Tahoma" w:cs="Tahoma"/>
          <w:sz w:val="22"/>
          <w:szCs w:val="22"/>
        </w:rPr>
        <w:t xml:space="preserve">nnosti </w:t>
      </w:r>
      <w:r w:rsidRPr="007D5003">
        <w:rPr>
          <w:rFonts w:ascii="Tahoma" w:hAnsi="Tahoma" w:cs="Tahoma"/>
          <w:sz w:val="22"/>
          <w:szCs w:val="22"/>
        </w:rPr>
        <w:t>koordinátora bezpečnosti a ochrany zdraví při práci na staveništi po dobu přípravy stavby dle ustanovení této smlouvy,</w:t>
      </w:r>
    </w:p>
    <w:p w14:paraId="74CDA3CC" w14:textId="2F32C2AD" w:rsidR="00F20F36" w:rsidRPr="007D5003" w:rsidRDefault="00E11A7B" w:rsidP="00AA2B28">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 xml:space="preserve">neprovádění dozoru projektanta po dobu realizace stavby a po dobu </w:t>
      </w:r>
      <w:r w:rsidR="00E00C12">
        <w:rPr>
          <w:rFonts w:ascii="Tahoma" w:hAnsi="Tahoma" w:cs="Tahoma"/>
          <w:sz w:val="22"/>
          <w:szCs w:val="22"/>
        </w:rPr>
        <w:t>realizace dodávek vnitřního vybavení dle této smlouvy</w:t>
      </w:r>
      <w:r w:rsidR="00231F01">
        <w:rPr>
          <w:rFonts w:ascii="Tahoma" w:hAnsi="Tahoma" w:cs="Tahoma"/>
          <w:sz w:val="22"/>
          <w:szCs w:val="22"/>
        </w:rPr>
        <w:t>,</w:t>
      </w:r>
    </w:p>
    <w:p w14:paraId="275E8AF1" w14:textId="40D68337" w:rsidR="00C375F4" w:rsidRPr="007D5003" w:rsidRDefault="00C375F4" w:rsidP="00AA2B28">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nedodržení právních předpisů nebo technických norem, které se týkají provádění díla, dozoru</w:t>
      </w:r>
      <w:r w:rsidR="00E46C57">
        <w:rPr>
          <w:rFonts w:ascii="Tahoma" w:hAnsi="Tahoma" w:cs="Tahoma"/>
          <w:sz w:val="22"/>
          <w:szCs w:val="22"/>
        </w:rPr>
        <w:t xml:space="preserve"> projektanta</w:t>
      </w:r>
      <w:r w:rsidRPr="007D5003">
        <w:rPr>
          <w:rFonts w:ascii="Tahoma" w:hAnsi="Tahoma" w:cs="Tahoma"/>
          <w:sz w:val="22"/>
          <w:szCs w:val="22"/>
        </w:rPr>
        <w:t xml:space="preserve">, výkonu </w:t>
      </w:r>
      <w:r w:rsidR="00617205">
        <w:rPr>
          <w:rFonts w:ascii="Tahoma" w:hAnsi="Tahoma" w:cs="Tahoma"/>
          <w:sz w:val="22"/>
          <w:szCs w:val="22"/>
        </w:rPr>
        <w:t xml:space="preserve">činnosti </w:t>
      </w:r>
      <w:r w:rsidRPr="007D5003">
        <w:rPr>
          <w:rFonts w:ascii="Tahoma" w:hAnsi="Tahoma" w:cs="Tahoma"/>
          <w:sz w:val="22"/>
          <w:szCs w:val="22"/>
        </w:rPr>
        <w:t>koordinátora bezpečnosti a ochrany zdraví při práci na staveništi po dobu přípravy stavby nebo inženýrské činnosti.</w:t>
      </w:r>
    </w:p>
    <w:p w14:paraId="7104F426" w14:textId="77777777" w:rsidR="00C375F4" w:rsidRPr="007D5003" w:rsidRDefault="00C375F4" w:rsidP="00AA2B28">
      <w:pPr>
        <w:pStyle w:val="Smlouva-slo"/>
        <w:numPr>
          <w:ilvl w:val="0"/>
          <w:numId w:val="24"/>
        </w:numPr>
        <w:tabs>
          <w:tab w:val="clear" w:pos="360"/>
        </w:tabs>
        <w:spacing w:line="240" w:lineRule="auto"/>
        <w:rPr>
          <w:rFonts w:ascii="Tahoma" w:hAnsi="Tahoma" w:cs="Tahoma"/>
          <w:sz w:val="22"/>
          <w:szCs w:val="22"/>
        </w:rPr>
      </w:pPr>
      <w:r w:rsidRPr="007D5003">
        <w:rPr>
          <w:rFonts w:ascii="Tahoma" w:hAnsi="Tahoma" w:cs="Tahoma"/>
          <w:sz w:val="22"/>
          <w:szCs w:val="22"/>
        </w:rPr>
        <w:t>Objednatel je dále oprávněn od této smlouvy odstoupit v těchto případech:</w:t>
      </w:r>
    </w:p>
    <w:p w14:paraId="66174346" w14:textId="77777777" w:rsidR="00C375F4" w:rsidRPr="00811495" w:rsidRDefault="00C375F4" w:rsidP="00811495">
      <w:pPr>
        <w:pStyle w:val="slovanPododstavecSmlouvy"/>
        <w:numPr>
          <w:ilvl w:val="0"/>
          <w:numId w:val="58"/>
        </w:numPr>
        <w:tabs>
          <w:tab w:val="clear" w:pos="284"/>
          <w:tab w:val="clear" w:pos="717"/>
          <w:tab w:val="clear" w:pos="1260"/>
          <w:tab w:val="clear" w:pos="1980"/>
          <w:tab w:val="clear" w:pos="3960"/>
          <w:tab w:val="left" w:pos="714"/>
        </w:tabs>
        <w:spacing w:before="60"/>
        <w:rPr>
          <w:rFonts w:ascii="Tahoma" w:hAnsi="Tahoma" w:cs="Tahoma"/>
          <w:sz w:val="22"/>
          <w:szCs w:val="22"/>
        </w:rPr>
      </w:pPr>
      <w:r w:rsidRPr="00811495">
        <w:rPr>
          <w:rFonts w:ascii="Tahoma" w:hAnsi="Tahoma" w:cs="Tahoma"/>
          <w:sz w:val="22"/>
          <w:szCs w:val="22"/>
        </w:rPr>
        <w:lastRenderedPageBreak/>
        <w:t>bylo-li příslušným soudem rozhodnuto o tom, že zhotovitel je v úpadku ve smyslu zákona č. 182/2006 Sb., o úpadku a způsobech jeho řešení (insolvenční zákon), ve znění pozdějších předpisů (a to bez ohledu na právní moc tohoto rozhodnutí);</w:t>
      </w:r>
    </w:p>
    <w:p w14:paraId="257CBCCF" w14:textId="77777777" w:rsidR="00C375F4" w:rsidRPr="007D5003" w:rsidRDefault="00C375F4" w:rsidP="00AA2B28">
      <w:pPr>
        <w:pStyle w:val="slovanPododstavecSmlouvy"/>
        <w:numPr>
          <w:ilvl w:val="0"/>
          <w:numId w:val="11"/>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3D6405A6" w14:textId="77777777" w:rsidR="00C375F4" w:rsidRDefault="00C375F4" w:rsidP="00AA2B28">
      <w:pPr>
        <w:pStyle w:val="Smlouva-slo"/>
        <w:numPr>
          <w:ilvl w:val="0"/>
          <w:numId w:val="24"/>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nebo odměny objednatelem po druhé výzvě zhotovitele k uhrazení dlužné částky, přičemž druhá výzva nesmí následovat dříve než 30 dnů po doručení první výzvy.</w:t>
      </w:r>
    </w:p>
    <w:p w14:paraId="413990D7" w14:textId="77777777" w:rsidR="005C404D" w:rsidRPr="005C404D" w:rsidRDefault="005C404D" w:rsidP="00AA2B28">
      <w:pPr>
        <w:pStyle w:val="Smlouva-slo"/>
        <w:numPr>
          <w:ilvl w:val="0"/>
          <w:numId w:val="24"/>
        </w:numPr>
        <w:spacing w:line="240" w:lineRule="auto"/>
        <w:rPr>
          <w:rFonts w:ascii="Tahoma" w:hAnsi="Tahoma" w:cs="Tahoma"/>
          <w:sz w:val="22"/>
          <w:szCs w:val="22"/>
        </w:rPr>
      </w:pPr>
      <w:r w:rsidRPr="3B12EE6B">
        <w:rPr>
          <w:rFonts w:ascii="Tahoma" w:hAnsi="Tahoma" w:cs="Tahoma"/>
          <w:sz w:val="22"/>
          <w:szCs w:val="22"/>
        </w:rPr>
        <w:t>Pro účely této smlouvy se pod pojmem „bez zbytečného odkladu“ dle § 2002 občanského zákoníku rozumí „nejpozději do tří týdnů“.</w:t>
      </w:r>
    </w:p>
    <w:p w14:paraId="18DE5E40" w14:textId="0AB537EF" w:rsidR="3B12EE6B" w:rsidRDefault="00CB762E" w:rsidP="0084799D">
      <w:pPr>
        <w:pStyle w:val="slolnkuSmlouvy"/>
        <w:rPr>
          <w:rFonts w:ascii="Tahoma" w:hAnsi="Tahoma" w:cs="Tahoma"/>
          <w:bCs/>
          <w:sz w:val="22"/>
          <w:szCs w:val="22"/>
        </w:rPr>
      </w:pPr>
      <w:r>
        <w:rPr>
          <w:rFonts w:ascii="Tahoma" w:hAnsi="Tahoma" w:cs="Tahoma"/>
          <w:bCs/>
          <w:sz w:val="22"/>
          <w:szCs w:val="22"/>
        </w:rPr>
        <w:t>XX.</w:t>
      </w:r>
      <w:r>
        <w:rPr>
          <w:rFonts w:ascii="Tahoma" w:hAnsi="Tahoma" w:cs="Tahoma"/>
          <w:bCs/>
          <w:sz w:val="22"/>
          <w:szCs w:val="22"/>
        </w:rPr>
        <w:br/>
      </w:r>
      <w:r w:rsidR="3B12EE6B" w:rsidRPr="00897364">
        <w:rPr>
          <w:rFonts w:ascii="Tahoma" w:hAnsi="Tahoma" w:cs="Tahoma"/>
          <w:bCs/>
          <w:sz w:val="22"/>
          <w:szCs w:val="22"/>
        </w:rPr>
        <w:t>Sankce vůči Rusku a Bělorusku</w:t>
      </w:r>
    </w:p>
    <w:p w14:paraId="2F1CDBAD" w14:textId="06D68607" w:rsidR="007750CB" w:rsidRDefault="007750CB" w:rsidP="00AA2B28">
      <w:pPr>
        <w:pStyle w:val="paragraph"/>
        <w:numPr>
          <w:ilvl w:val="0"/>
          <w:numId w:val="40"/>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01244F79" w14:textId="6EE06241" w:rsidR="007750CB" w:rsidRDefault="007750CB" w:rsidP="00AA2B28">
      <w:pPr>
        <w:pStyle w:val="paragraph"/>
        <w:numPr>
          <w:ilvl w:val="0"/>
          <w:numId w:val="41"/>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69097D57" w14:textId="31263BCB" w:rsidR="007750CB" w:rsidRDefault="007750CB" w:rsidP="00AA2B28">
      <w:pPr>
        <w:pStyle w:val="paragraph"/>
        <w:numPr>
          <w:ilvl w:val="0"/>
          <w:numId w:val="42"/>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p>
    <w:p w14:paraId="2C1A6F24" w14:textId="3C182F2C" w:rsidR="007750CB" w:rsidRDefault="007750CB" w:rsidP="00AA2B28">
      <w:pPr>
        <w:pStyle w:val="paragraph"/>
        <w:numPr>
          <w:ilvl w:val="0"/>
          <w:numId w:val="43"/>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p>
    <w:p w14:paraId="0D2672AD" w14:textId="22B2B00A" w:rsidR="007750CB" w:rsidRDefault="007750CB" w:rsidP="00AA2B28">
      <w:pPr>
        <w:pStyle w:val="paragraph"/>
        <w:numPr>
          <w:ilvl w:val="0"/>
          <w:numId w:val="44"/>
        </w:numPr>
        <w:tabs>
          <w:tab w:val="clear" w:pos="720"/>
        </w:tabs>
        <w:spacing w:before="120" w:beforeAutospacing="0" w:after="0" w:afterAutospacing="0"/>
        <w:ind w:left="426" w:hanging="426"/>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0B0873">
        <w:rPr>
          <w:rStyle w:val="normaltextrun"/>
          <w:rFonts w:ascii="Tahoma" w:hAnsi="Tahoma" w:cs="Tahoma"/>
          <w:sz w:val="22"/>
          <w:szCs w:val="22"/>
        </w:rPr>
        <w:t>ohoto článku</w:t>
      </w:r>
      <w:r>
        <w:rPr>
          <w:rStyle w:val="normaltextrun"/>
          <w:rFonts w:ascii="Tahoma" w:hAnsi="Tahoma" w:cs="Tahoma"/>
          <w:sz w:val="22"/>
          <w:szCs w:val="22"/>
        </w:rPr>
        <w:t xml:space="preserve"> smlouvy, je zhotovitel povinen zaplatit objednateli smluvní pokutu ve výši 50.000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58765249" w14:textId="777FA4E8" w:rsidR="00A54991" w:rsidRPr="00080BAF" w:rsidRDefault="00A54991" w:rsidP="0084799D">
      <w:pPr>
        <w:pStyle w:val="slolnkuSmlouvy"/>
        <w:rPr>
          <w:rFonts w:ascii="Tahoma" w:hAnsi="Tahoma" w:cs="Tahoma"/>
          <w:sz w:val="22"/>
          <w:szCs w:val="22"/>
        </w:rPr>
      </w:pPr>
      <w:r w:rsidRPr="00080BAF">
        <w:rPr>
          <w:rFonts w:ascii="Tahoma" w:hAnsi="Tahoma" w:cs="Tahoma"/>
          <w:sz w:val="22"/>
          <w:szCs w:val="22"/>
        </w:rPr>
        <w:t>XX</w:t>
      </w:r>
      <w:r w:rsidR="00CB762E">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4E3F8D9D" w14:textId="77777777" w:rsidR="00A54991" w:rsidRPr="00080BAF" w:rsidRDefault="00A54991" w:rsidP="00811495">
      <w:pPr>
        <w:pStyle w:val="Smlouva-slo"/>
        <w:numPr>
          <w:ilvl w:val="6"/>
          <w:numId w:val="59"/>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7728AABB" w14:textId="7709E032" w:rsidR="00A54991" w:rsidRPr="00080BAF" w:rsidRDefault="00A54991" w:rsidP="00811495">
      <w:pPr>
        <w:pStyle w:val="Smlouva-slo"/>
        <w:numPr>
          <w:ilvl w:val="6"/>
          <w:numId w:val="59"/>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zánik závazku dle 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w:t>
      </w:r>
      <w:r w:rsidR="00617205">
        <w:rPr>
          <w:rFonts w:ascii="Tahoma" w:hAnsi="Tahoma" w:cs="Tahoma"/>
          <w:sz w:val="22"/>
          <w:szCs w:val="22"/>
        </w:rPr>
        <w:t xml:space="preserve">činnosti </w:t>
      </w:r>
      <w:r w:rsidR="009E1AC5" w:rsidRPr="00080BAF">
        <w:rPr>
          <w:rFonts w:ascii="Tahoma" w:hAnsi="Tahoma" w:cs="Tahoma"/>
          <w:sz w:val="22"/>
          <w:szCs w:val="22"/>
        </w:rPr>
        <w:t xml:space="preserve">koordinátora bezpečnosti a ochrany zdraví při práci na staveništi po dobu přípravy stavby </w:t>
      </w:r>
      <w:r w:rsidRPr="00080BAF">
        <w:rPr>
          <w:rFonts w:ascii="Tahoma" w:hAnsi="Tahoma" w:cs="Tahoma"/>
          <w:sz w:val="22"/>
          <w:szCs w:val="22"/>
        </w:rPr>
        <w:t>nebo výkonu dozoru</w:t>
      </w:r>
      <w:r w:rsidR="00E46C57">
        <w:rPr>
          <w:rFonts w:ascii="Tahoma" w:hAnsi="Tahoma" w:cs="Tahoma"/>
          <w:sz w:val="22"/>
          <w:szCs w:val="22"/>
        </w:rPr>
        <w:t xml:space="preserve"> projektanta</w:t>
      </w:r>
      <w:r w:rsidRPr="00080BAF">
        <w:rPr>
          <w:rFonts w:ascii="Tahoma" w:hAnsi="Tahoma" w:cs="Tahoma"/>
          <w:sz w:val="22"/>
          <w:szCs w:val="22"/>
        </w:rPr>
        <w:t>.</w:t>
      </w:r>
    </w:p>
    <w:p w14:paraId="6E2ABAF2" w14:textId="77777777" w:rsidR="00A54991" w:rsidRPr="00080BAF" w:rsidRDefault="00A54991" w:rsidP="00811495">
      <w:pPr>
        <w:pStyle w:val="Smlouva-slo"/>
        <w:numPr>
          <w:ilvl w:val="6"/>
          <w:numId w:val="59"/>
        </w:numPr>
        <w:tabs>
          <w:tab w:val="clear" w:pos="0"/>
        </w:tabs>
        <w:spacing w:line="240" w:lineRule="auto"/>
        <w:ind w:left="357" w:hanging="357"/>
        <w:rPr>
          <w:rFonts w:ascii="Tahoma" w:hAnsi="Tahoma" w:cs="Tahoma"/>
          <w:sz w:val="22"/>
          <w:szCs w:val="22"/>
        </w:rPr>
      </w:pPr>
      <w:r w:rsidRPr="2529B793">
        <w:rPr>
          <w:rFonts w:ascii="Tahoma" w:hAnsi="Tahoma" w:cs="Tahoma"/>
          <w:sz w:val="22"/>
          <w:szCs w:val="22"/>
        </w:rPr>
        <w:t xml:space="preserve">Zhotovitel nemůže bez souhlasu objednatele postoupit svá práva a povinnosti plynoucí </w:t>
      </w:r>
      <w:r w:rsidRPr="2529B793">
        <w:rPr>
          <w:rFonts w:ascii="Tahoma" w:hAnsi="Tahoma" w:cs="Tahoma"/>
          <w:sz w:val="22"/>
          <w:szCs w:val="22"/>
        </w:rPr>
        <w:lastRenderedPageBreak/>
        <w:t>z </w:t>
      </w:r>
      <w:r w:rsidR="002E1808" w:rsidRPr="2529B793">
        <w:rPr>
          <w:rFonts w:ascii="Tahoma" w:hAnsi="Tahoma" w:cs="Tahoma"/>
          <w:sz w:val="22"/>
          <w:szCs w:val="22"/>
        </w:rPr>
        <w:t xml:space="preserve">této </w:t>
      </w:r>
      <w:r w:rsidRPr="2529B793">
        <w:rPr>
          <w:rFonts w:ascii="Tahoma" w:hAnsi="Tahoma" w:cs="Tahoma"/>
          <w:sz w:val="22"/>
          <w:szCs w:val="22"/>
        </w:rPr>
        <w:t>smlouvy třetí osobě.</w:t>
      </w:r>
    </w:p>
    <w:p w14:paraId="33729E65" w14:textId="52B64AEB" w:rsidR="4E440CFA" w:rsidRPr="00CA4B68" w:rsidRDefault="4E440CFA" w:rsidP="00811495">
      <w:pPr>
        <w:pStyle w:val="Smlouva-slo"/>
        <w:numPr>
          <w:ilvl w:val="6"/>
          <w:numId w:val="59"/>
        </w:numPr>
        <w:tabs>
          <w:tab w:val="clear" w:pos="0"/>
        </w:tabs>
        <w:spacing w:line="240" w:lineRule="auto"/>
        <w:ind w:left="357" w:hanging="357"/>
        <w:rPr>
          <w:sz w:val="22"/>
          <w:szCs w:val="22"/>
        </w:rPr>
      </w:pPr>
      <w:r w:rsidRPr="00CA4B68">
        <w:rPr>
          <w:rFonts w:ascii="Tahoma" w:eastAsia="Tahoma" w:hAnsi="Tahoma" w:cs="Tahoma"/>
          <w:sz w:val="22"/>
          <w:szCs w:val="22"/>
        </w:rPr>
        <w:t xml:space="preserve">Zhotovitel se zavazuje realizovat předmět plnění smlouvy prostřednictvím osob, kterými byla prokazována kvalifikace a jejichž kvalita (např. zkušenosti) byla hodnocena v rámci zadávacího řízení (dále jen „odborná osoba“). Zhotovitel je oprávněn změnit odbornou osobu pouze z vážných důvodů, a to s předchozím písemným souhlasem objednatele (osoby oprávněné jednat ve věcech technických). Žádost o souhlas se změnou odborné osoby bude doložena doklady potřebnými k prokázání požadované kvalifikace a kritérií kvality, které byly předmětem hodnocení v zadávacím řízení. Objednatel vydá písemný souhlas se změnou odborné osoby do 14 dnů od doručení žádosti a všech potřebných dokladů za podmínky, že nová odborná osoba bude splňovat potřebnou kvalifikaci a ve vazbě k hodnocení bude naplňovat potřebná kritéria kvality. Nová odborná osoba musí disponovat minimálně stejnou kvalifikací, jaká byla po této osobě požadována v zadávacích podmínkách veřejné zakázky, a zároveň mít minimálně stejnou míru kvality jako původní (nahrazovaná) osoba v rámci hodnocení nabídek, případně minimálně v takovém rozsahu, který by neměl vliv na výsledné pořadí hodnocení nabídek účastníků zadávacího řízení. </w:t>
      </w:r>
    </w:p>
    <w:p w14:paraId="7852CF38" w14:textId="5F989AC4" w:rsidR="001871B1" w:rsidRPr="008E0FC3" w:rsidRDefault="187A48F6" w:rsidP="00811495">
      <w:pPr>
        <w:pStyle w:val="Smlouva-slo"/>
        <w:numPr>
          <w:ilvl w:val="6"/>
          <w:numId w:val="59"/>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Tato smlouva nabývá platnosti </w:t>
      </w:r>
      <w:r w:rsidR="6E75A698" w:rsidRPr="4E220982">
        <w:rPr>
          <w:rFonts w:ascii="Tahoma" w:hAnsi="Tahoma" w:cs="Tahoma"/>
          <w:sz w:val="22"/>
          <w:szCs w:val="22"/>
        </w:rPr>
        <w:t>dnem jejího podpisu oběma smluvními stranami a </w:t>
      </w:r>
      <w:r w:rsidRPr="4E220982">
        <w:rPr>
          <w:rFonts w:ascii="Tahoma" w:hAnsi="Tahoma" w:cs="Tahoma"/>
          <w:sz w:val="22"/>
          <w:szCs w:val="22"/>
        </w:rPr>
        <w:t>účinnosti dnem,</w:t>
      </w:r>
      <w:r>
        <w:t xml:space="preserve"> </w:t>
      </w:r>
      <w:r w:rsidRPr="4E220982">
        <w:rPr>
          <w:rFonts w:ascii="Tahoma" w:hAnsi="Tahoma" w:cs="Tahoma"/>
          <w:sz w:val="22"/>
          <w:szCs w:val="22"/>
        </w:rPr>
        <w:t>kdy vyjádření souhlasu s obsahem návrhu smlouvy dojde druhé smluvní straně,</w:t>
      </w:r>
      <w:r>
        <w:t xml:space="preserve"> </w:t>
      </w:r>
      <w:r w:rsidRPr="4E220982">
        <w:rPr>
          <w:rFonts w:ascii="Tahoma" w:hAnsi="Tahoma" w:cs="Tahoma"/>
          <w:sz w:val="22"/>
          <w:szCs w:val="22"/>
        </w:rPr>
        <w:t>nestanoví</w:t>
      </w:r>
      <w:r w:rsidR="003C0E25">
        <w:rPr>
          <w:rFonts w:ascii="Tahoma" w:hAnsi="Tahoma" w:cs="Tahoma"/>
          <w:sz w:val="22"/>
          <w:szCs w:val="22"/>
        </w:rPr>
        <w:noBreakHyphen/>
      </w:r>
      <w:r w:rsidRPr="4E220982">
        <w:rPr>
          <w:rFonts w:ascii="Tahoma" w:hAnsi="Tahoma" w:cs="Tahoma"/>
          <w:sz w:val="22"/>
          <w:szCs w:val="22"/>
        </w:rPr>
        <w:t>li zákon č. 340/2015 Sb., o zvláštních podmínkách účinnosti některých smluv, uveřejňování těchto smluv a</w:t>
      </w:r>
      <w:r w:rsidR="7B000DEA" w:rsidRPr="4E220982">
        <w:rPr>
          <w:rFonts w:ascii="Tahoma" w:hAnsi="Tahoma" w:cs="Tahoma"/>
          <w:sz w:val="22"/>
          <w:szCs w:val="22"/>
        </w:rPr>
        <w:t> </w:t>
      </w:r>
      <w:r w:rsidRPr="4E220982">
        <w:rPr>
          <w:rFonts w:ascii="Tahoma" w:hAnsi="Tahoma" w:cs="Tahoma"/>
          <w:sz w:val="22"/>
          <w:szCs w:val="22"/>
        </w:rPr>
        <w:t>o</w:t>
      </w:r>
      <w:r w:rsidR="7B000DEA" w:rsidRPr="4E220982">
        <w:rPr>
          <w:rFonts w:ascii="Tahoma" w:hAnsi="Tahoma" w:cs="Tahoma"/>
          <w:sz w:val="22"/>
          <w:szCs w:val="22"/>
        </w:rPr>
        <w:t> </w:t>
      </w:r>
      <w:r w:rsidRPr="4E220982">
        <w:rPr>
          <w:rFonts w:ascii="Tahoma" w:hAnsi="Tahoma" w:cs="Tahoma"/>
          <w:sz w:val="22"/>
          <w:szCs w:val="22"/>
        </w:rPr>
        <w:t>registru smluv (zákon o registru smluv),</w:t>
      </w:r>
      <w:r w:rsidR="7B000DEA" w:rsidRPr="4E220982">
        <w:rPr>
          <w:rFonts w:ascii="Tahoma" w:hAnsi="Tahoma" w:cs="Tahoma"/>
          <w:sz w:val="22"/>
          <w:szCs w:val="22"/>
        </w:rPr>
        <w:t xml:space="preserve"> ve znění pozdějších předpisů (dále jen „zákon o registru smluv“),</w:t>
      </w:r>
      <w:r w:rsidRPr="4E220982">
        <w:rPr>
          <w:rFonts w:ascii="Tahoma" w:hAnsi="Tahoma" w:cs="Tahoma"/>
          <w:sz w:val="22"/>
          <w:szCs w:val="22"/>
        </w:rPr>
        <w:t xml:space="preserve"> jinak. V takovém případě nabývá smlouva účinnosti </w:t>
      </w:r>
      <w:r w:rsidR="6E75A698" w:rsidRPr="4E220982">
        <w:rPr>
          <w:rFonts w:ascii="Tahoma" w:hAnsi="Tahoma" w:cs="Tahoma"/>
          <w:sz w:val="22"/>
          <w:szCs w:val="22"/>
        </w:rPr>
        <w:t xml:space="preserve">nejdříve </w:t>
      </w:r>
      <w:r w:rsidRPr="4E220982">
        <w:rPr>
          <w:rFonts w:ascii="Tahoma" w:hAnsi="Tahoma" w:cs="Tahoma"/>
          <w:sz w:val="22"/>
          <w:szCs w:val="22"/>
        </w:rPr>
        <w:t>dnem jejího uveřejnění v registru smluv</w:t>
      </w:r>
      <w:r w:rsidR="0F3D1AEC" w:rsidRPr="4E220982">
        <w:rPr>
          <w:rFonts w:ascii="Tahoma" w:hAnsi="Tahoma" w:cs="Tahoma"/>
          <w:sz w:val="22"/>
          <w:szCs w:val="22"/>
        </w:rPr>
        <w:t>.</w:t>
      </w:r>
      <w:r w:rsidR="4F337D65" w:rsidRPr="4E220982">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r w:rsidR="75A08F1C" w:rsidRPr="4E220982">
        <w:rPr>
          <w:rFonts w:ascii="Tahoma" w:hAnsi="Tahoma" w:cs="Tahoma"/>
          <w:sz w:val="22"/>
          <w:szCs w:val="22"/>
        </w:rPr>
        <w:t xml:space="preserve"> </w:t>
      </w:r>
      <w:r w:rsidR="4F337D65" w:rsidRPr="4E220982">
        <w:rPr>
          <w:rFonts w:ascii="Tahoma" w:hAnsi="Tahoma" w:cs="Tahoma"/>
          <w:sz w:val="22"/>
          <w:szCs w:val="22"/>
        </w:rPr>
        <w:t>Smlouva bude zveřejněna po anonymizaci provedené v souladu s platnými právními předpisy.</w:t>
      </w:r>
    </w:p>
    <w:p w14:paraId="1BE49A8C" w14:textId="595E4EA7" w:rsidR="00A54991" w:rsidRPr="00080BAF" w:rsidRDefault="002E3CDC" w:rsidP="00811495">
      <w:pPr>
        <w:pStyle w:val="Smlouva-slo"/>
        <w:numPr>
          <w:ilvl w:val="6"/>
          <w:numId w:val="59"/>
        </w:numPr>
        <w:tabs>
          <w:tab w:val="clear" w:pos="0"/>
        </w:tabs>
        <w:spacing w:line="240" w:lineRule="auto"/>
        <w:ind w:left="357" w:hanging="357"/>
        <w:rPr>
          <w:rFonts w:ascii="Tahoma" w:hAnsi="Tahoma" w:cs="Tahoma"/>
          <w:sz w:val="22"/>
          <w:szCs w:val="22"/>
        </w:rPr>
      </w:pPr>
      <w:r>
        <w:rPr>
          <w:rFonts w:ascii="Tahoma" w:hAnsi="Tahoma" w:cs="Tahoma"/>
          <w:sz w:val="22"/>
          <w:szCs w:val="22"/>
        </w:rPr>
        <w:t>Je-li t</w:t>
      </w:r>
      <w:r w:rsidR="1E59A8DA" w:rsidRPr="4E220982">
        <w:rPr>
          <w:rFonts w:ascii="Tahoma" w:hAnsi="Tahoma" w:cs="Tahoma"/>
          <w:sz w:val="22"/>
          <w:szCs w:val="22"/>
        </w:rPr>
        <w:t>ato s</w:t>
      </w:r>
      <w:r w:rsidR="3BF674C4" w:rsidRPr="4E220982">
        <w:rPr>
          <w:rFonts w:ascii="Tahoma" w:hAnsi="Tahoma" w:cs="Tahoma"/>
          <w:sz w:val="22"/>
          <w:szCs w:val="22"/>
        </w:rPr>
        <w:t>mlouva</w:t>
      </w:r>
      <w:r>
        <w:rPr>
          <w:rFonts w:ascii="Tahoma" w:hAnsi="Tahoma" w:cs="Tahoma"/>
          <w:sz w:val="22"/>
          <w:szCs w:val="22"/>
        </w:rPr>
        <w:t xml:space="preserve"> uzavřena v listinné podobě,</w:t>
      </w:r>
      <w:r w:rsidR="3BF674C4" w:rsidRPr="4E220982">
        <w:rPr>
          <w:rFonts w:ascii="Tahoma" w:hAnsi="Tahoma" w:cs="Tahoma"/>
          <w:sz w:val="22"/>
          <w:szCs w:val="22"/>
        </w:rPr>
        <w:t xml:space="preserve"> je vyhotovena ve </w:t>
      </w:r>
      <w:r w:rsidR="093EAAEA" w:rsidRPr="00CA4B68">
        <w:rPr>
          <w:rFonts w:ascii="Tahoma" w:hAnsi="Tahoma" w:cs="Tahoma"/>
          <w:sz w:val="22"/>
          <w:szCs w:val="22"/>
        </w:rPr>
        <w:t>třech</w:t>
      </w:r>
      <w:r w:rsidR="3BF674C4" w:rsidRPr="00CA4B68">
        <w:rPr>
          <w:rFonts w:ascii="Tahoma" w:hAnsi="Tahoma" w:cs="Tahoma"/>
          <w:sz w:val="22"/>
          <w:szCs w:val="22"/>
        </w:rPr>
        <w:t xml:space="preserve"> stejnopisech s</w:t>
      </w:r>
      <w:r w:rsidR="001204AC" w:rsidRPr="00CA4B68">
        <w:rPr>
          <w:rFonts w:ascii="Tahoma" w:hAnsi="Tahoma" w:cs="Tahoma"/>
          <w:sz w:val="22"/>
          <w:szCs w:val="22"/>
        </w:rPr>
        <w:t> </w:t>
      </w:r>
      <w:r w:rsidR="3BF674C4" w:rsidRPr="00CA4B68">
        <w:rPr>
          <w:rFonts w:ascii="Tahoma" w:hAnsi="Tahoma" w:cs="Tahoma"/>
          <w:sz w:val="22"/>
          <w:szCs w:val="22"/>
        </w:rPr>
        <w:t xml:space="preserve">platností originálu podepsaných oprávněnými zástupci smluvních stran, </w:t>
      </w:r>
      <w:r w:rsidR="6E75A698" w:rsidRPr="00CA4B68">
        <w:rPr>
          <w:rFonts w:ascii="Tahoma" w:hAnsi="Tahoma" w:cs="Tahoma"/>
          <w:sz w:val="22"/>
          <w:szCs w:val="22"/>
        </w:rPr>
        <w:t xml:space="preserve">přičemž objednatel obdrží </w:t>
      </w:r>
      <w:r w:rsidR="093EAAEA" w:rsidRPr="00CA4B68">
        <w:rPr>
          <w:rFonts w:ascii="Tahoma" w:hAnsi="Tahoma" w:cs="Tahoma"/>
          <w:sz w:val="22"/>
          <w:szCs w:val="22"/>
        </w:rPr>
        <w:t>dvě</w:t>
      </w:r>
      <w:r w:rsidR="6E75A698" w:rsidRPr="00CA4B68">
        <w:rPr>
          <w:rFonts w:ascii="Tahoma" w:hAnsi="Tahoma" w:cs="Tahoma"/>
          <w:sz w:val="22"/>
          <w:szCs w:val="22"/>
        </w:rPr>
        <w:t xml:space="preserve"> a </w:t>
      </w:r>
      <w:r w:rsidR="3BF674C4" w:rsidRPr="00CA4B68">
        <w:rPr>
          <w:rFonts w:ascii="Tahoma" w:hAnsi="Tahoma" w:cs="Tahoma"/>
          <w:sz w:val="22"/>
          <w:szCs w:val="22"/>
        </w:rPr>
        <w:t>zhotovitel jedno vyhotovení.</w:t>
      </w:r>
      <w:r w:rsidRPr="00CA4B68">
        <w:rPr>
          <w:rFonts w:ascii="Tahoma" w:hAnsi="Tahoma" w:cs="Tahoma"/>
          <w:sz w:val="22"/>
          <w:szCs w:val="22"/>
        </w:rPr>
        <w:t xml:space="preserve"> Je-li tato </w:t>
      </w:r>
      <w:r w:rsidRPr="002E3CDC">
        <w:rPr>
          <w:rFonts w:ascii="Tahoma" w:hAnsi="Tahoma" w:cs="Tahoma"/>
          <w:sz w:val="22"/>
          <w:szCs w:val="22"/>
        </w:rPr>
        <w:t>smlouva uzavřena elektronicky, obdrží obě smluvní strany její elektronický originál opatřený elektronickými podpisy.</w:t>
      </w:r>
    </w:p>
    <w:p w14:paraId="2C09A26F" w14:textId="66800E95" w:rsidR="00A54991" w:rsidRPr="00080BAF" w:rsidRDefault="3BF674C4" w:rsidP="00811495">
      <w:pPr>
        <w:pStyle w:val="Smlouva-slo"/>
        <w:numPr>
          <w:ilvl w:val="6"/>
          <w:numId w:val="59"/>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Smluvní strany shodně prohlašují, že si smlouvu před jejím podpisem přečetly a že se dohodly o celém jejím obsahu, což stvrzují svými podpisy.</w:t>
      </w:r>
    </w:p>
    <w:p w14:paraId="08A9514C" w14:textId="7B55849B" w:rsidR="007613DD" w:rsidRDefault="6E75A698" w:rsidP="00811495">
      <w:pPr>
        <w:pStyle w:val="Smlouva-slo"/>
        <w:numPr>
          <w:ilvl w:val="6"/>
          <w:numId w:val="59"/>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Osobní údaje obsažené v této smlouvě budou </w:t>
      </w:r>
      <w:r w:rsidR="589A0D41" w:rsidRPr="4E220982">
        <w:rPr>
          <w:rFonts w:ascii="Tahoma" w:hAnsi="Tahoma" w:cs="Tahoma"/>
          <w:sz w:val="22"/>
          <w:szCs w:val="22"/>
        </w:rPr>
        <w:t>objednatelem</w:t>
      </w:r>
      <w:r w:rsidRPr="4E220982">
        <w:rPr>
          <w:rFonts w:ascii="Tahoma" w:hAnsi="Tahoma" w:cs="Tahoma"/>
          <w:sz w:val="22"/>
          <w:szCs w:val="22"/>
        </w:rPr>
        <w:t xml:space="preserve"> zpracovávány pouze pro účely plnění práv a povinností vyplývajících z této smlouvy; k jiným účelům nebudou tyto osobní údaje </w:t>
      </w:r>
      <w:r w:rsidR="589A0D41" w:rsidRPr="4E220982">
        <w:rPr>
          <w:rFonts w:ascii="Tahoma" w:hAnsi="Tahoma" w:cs="Tahoma"/>
          <w:sz w:val="22"/>
          <w:szCs w:val="22"/>
        </w:rPr>
        <w:t>objednatelem</w:t>
      </w:r>
      <w:r w:rsidRPr="4E220982">
        <w:rPr>
          <w:rFonts w:ascii="Tahoma" w:hAnsi="Tahoma" w:cs="Tahoma"/>
          <w:sz w:val="22"/>
          <w:szCs w:val="22"/>
        </w:rPr>
        <w:t xml:space="preserve"> použity. </w:t>
      </w:r>
      <w:r w:rsidR="589A0D41" w:rsidRPr="4E220982">
        <w:rPr>
          <w:rFonts w:ascii="Tahoma" w:hAnsi="Tahoma" w:cs="Tahoma"/>
          <w:sz w:val="22"/>
          <w:szCs w:val="22"/>
        </w:rPr>
        <w:t>Objednatel</w:t>
      </w:r>
      <w:r w:rsidRPr="4E22098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49F0CA1D" w:rsidRPr="4E220982">
        <w:rPr>
          <w:rFonts w:ascii="Tahoma" w:hAnsi="Tahoma" w:cs="Tahoma"/>
          <w:sz w:val="22"/>
          <w:szCs w:val="22"/>
        </w:rPr>
        <w:t>objednatele</w:t>
      </w:r>
      <w:r w:rsidRPr="4E220982">
        <w:rPr>
          <w:rFonts w:ascii="Tahoma" w:hAnsi="Tahoma" w:cs="Tahoma"/>
          <w:sz w:val="22"/>
          <w:szCs w:val="22"/>
        </w:rPr>
        <w:t xml:space="preserve"> </w:t>
      </w:r>
      <w:r w:rsidR="00CA4B68" w:rsidRPr="00CA4B68">
        <w:rPr>
          <w:rFonts w:ascii="Tahoma" w:hAnsi="Tahoma" w:cs="Tahoma"/>
          <w:sz w:val="22"/>
          <w:szCs w:val="22"/>
        </w:rPr>
        <w:t>www.zsbr.cz</w:t>
      </w:r>
      <w:r w:rsidRPr="00CA4B68">
        <w:rPr>
          <w:rFonts w:ascii="Tahoma" w:hAnsi="Tahoma" w:cs="Tahoma"/>
          <w:sz w:val="22"/>
          <w:szCs w:val="22"/>
        </w:rPr>
        <w:t>.</w:t>
      </w:r>
    </w:p>
    <w:p w14:paraId="395CE3B8" w14:textId="77777777" w:rsidR="00CA4B68" w:rsidRPr="00CA4B68" w:rsidRDefault="00CA4B68" w:rsidP="0084799D">
      <w:pPr>
        <w:pStyle w:val="Smlouva-slo"/>
        <w:spacing w:line="240" w:lineRule="auto"/>
        <w:ind w:left="357"/>
        <w:rPr>
          <w:rFonts w:ascii="Tahoma" w:eastAsia="Ubuntu" w:hAnsi="Tahoma" w:cs="Tahoma"/>
          <w:sz w:val="22"/>
          <w:szCs w:val="22"/>
        </w:rPr>
      </w:pPr>
    </w:p>
    <w:tbl>
      <w:tblPr>
        <w:tblW w:w="9371" w:type="dxa"/>
        <w:tblInd w:w="70" w:type="dxa"/>
        <w:tblLayout w:type="fixed"/>
        <w:tblCellMar>
          <w:left w:w="70" w:type="dxa"/>
          <w:right w:w="70" w:type="dxa"/>
        </w:tblCellMar>
        <w:tblLook w:val="0000" w:firstRow="0" w:lastRow="0" w:firstColumn="0" w:lastColumn="0" w:noHBand="0" w:noVBand="0"/>
      </w:tblPr>
      <w:tblGrid>
        <w:gridCol w:w="3661"/>
        <w:gridCol w:w="2050"/>
        <w:gridCol w:w="3660"/>
      </w:tblGrid>
      <w:tr w:rsidR="00A54991" w:rsidRPr="00080BAF" w14:paraId="15FC951F" w14:textId="77777777" w:rsidTr="001B2E2E">
        <w:trPr>
          <w:trHeight w:val="202"/>
        </w:trPr>
        <w:tc>
          <w:tcPr>
            <w:tcW w:w="3661" w:type="dxa"/>
          </w:tcPr>
          <w:p w14:paraId="42DB52F5" w14:textId="3D19F70D" w:rsidR="00A54991" w:rsidRPr="00080BAF" w:rsidRDefault="00A26A58" w:rsidP="00A26A58">
            <w:pPr>
              <w:rPr>
                <w:rFonts w:ascii="Tahoma" w:hAnsi="Tahoma" w:cs="Tahoma"/>
                <w:sz w:val="22"/>
                <w:szCs w:val="22"/>
              </w:rPr>
            </w:pPr>
            <w:r>
              <w:rPr>
                <w:rFonts w:ascii="Tahoma" w:hAnsi="Tahoma" w:cs="Tahoma"/>
                <w:sz w:val="22"/>
                <w:szCs w:val="22"/>
              </w:rPr>
              <w:t>V</w:t>
            </w:r>
            <w:r w:rsidR="00CE2833">
              <w:rPr>
                <w:rFonts w:ascii="Tahoma" w:hAnsi="Tahoma" w:cs="Tahoma"/>
                <w:sz w:val="22"/>
                <w:szCs w:val="22"/>
              </w:rPr>
              <w:t> </w:t>
            </w:r>
            <w:r w:rsidR="0084799D">
              <w:rPr>
                <w:rFonts w:ascii="Tahoma" w:hAnsi="Tahoma" w:cs="Tahoma"/>
                <w:sz w:val="22"/>
                <w:szCs w:val="22"/>
              </w:rPr>
              <w:t>Bruntále</w:t>
            </w:r>
            <w:r>
              <w:rPr>
                <w:rFonts w:ascii="Tahoma" w:hAnsi="Tahoma" w:cs="Tahoma"/>
                <w:sz w:val="22"/>
                <w:szCs w:val="22"/>
              </w:rPr>
              <w:t xml:space="preserve"> dne ………………</w:t>
            </w:r>
          </w:p>
        </w:tc>
        <w:tc>
          <w:tcPr>
            <w:tcW w:w="2050" w:type="dxa"/>
          </w:tcPr>
          <w:p w14:paraId="730A5D3D" w14:textId="77777777" w:rsidR="00A54991" w:rsidRPr="00080BAF" w:rsidRDefault="00A54991" w:rsidP="00A26A58">
            <w:pPr>
              <w:rPr>
                <w:rFonts w:ascii="Tahoma" w:hAnsi="Tahoma" w:cs="Tahoma"/>
                <w:sz w:val="22"/>
                <w:szCs w:val="22"/>
              </w:rPr>
            </w:pPr>
          </w:p>
        </w:tc>
        <w:tc>
          <w:tcPr>
            <w:tcW w:w="3660" w:type="dxa"/>
          </w:tcPr>
          <w:p w14:paraId="6FA7DE00" w14:textId="77777777" w:rsidR="00A54991" w:rsidRPr="00080BAF" w:rsidRDefault="00A54991" w:rsidP="00A26A58">
            <w:pPr>
              <w:pStyle w:val="Zhlav"/>
              <w:tabs>
                <w:tab w:val="clear" w:pos="4536"/>
                <w:tab w:val="clear" w:pos="9072"/>
              </w:tabs>
              <w:rPr>
                <w:rFonts w:ascii="Tahoma" w:hAnsi="Tahoma" w:cs="Tahoma"/>
                <w:sz w:val="22"/>
                <w:szCs w:val="22"/>
              </w:rPr>
            </w:pPr>
            <w:r w:rsidRPr="00080BAF">
              <w:rPr>
                <w:rFonts w:ascii="Tahoma" w:hAnsi="Tahoma" w:cs="Tahoma"/>
                <w:sz w:val="22"/>
                <w:szCs w:val="22"/>
              </w:rPr>
              <w:t>V</w:t>
            </w:r>
            <w:r w:rsidR="00A26A58">
              <w:rPr>
                <w:rFonts w:ascii="Tahoma" w:hAnsi="Tahoma" w:cs="Tahoma"/>
                <w:sz w:val="22"/>
                <w:szCs w:val="22"/>
              </w:rPr>
              <w:t xml:space="preserve"> …………………… </w:t>
            </w:r>
            <w:r w:rsidRPr="00080BAF">
              <w:rPr>
                <w:rFonts w:ascii="Tahoma" w:hAnsi="Tahoma" w:cs="Tahoma"/>
                <w:sz w:val="22"/>
                <w:szCs w:val="22"/>
              </w:rPr>
              <w:t>dne</w:t>
            </w:r>
            <w:r w:rsidR="00A26A58">
              <w:rPr>
                <w:rFonts w:ascii="Tahoma" w:hAnsi="Tahoma" w:cs="Tahoma"/>
                <w:sz w:val="22"/>
                <w:szCs w:val="22"/>
              </w:rPr>
              <w:t> ………………</w:t>
            </w:r>
          </w:p>
        </w:tc>
      </w:tr>
      <w:tr w:rsidR="00A54991" w:rsidRPr="00080BAF" w14:paraId="17036B4D" w14:textId="77777777" w:rsidTr="001B2E2E">
        <w:trPr>
          <w:trHeight w:val="1154"/>
        </w:trPr>
        <w:tc>
          <w:tcPr>
            <w:tcW w:w="3661" w:type="dxa"/>
            <w:tcBorders>
              <w:bottom w:val="single" w:sz="4" w:space="0" w:color="auto"/>
            </w:tcBorders>
            <w:vAlign w:val="center"/>
          </w:tcPr>
          <w:p w14:paraId="00E46928" w14:textId="77777777" w:rsidR="00A54991" w:rsidRDefault="00A54991" w:rsidP="00A26A58">
            <w:pPr>
              <w:jc w:val="center"/>
              <w:rPr>
                <w:rFonts w:ascii="Tahoma" w:hAnsi="Tahoma" w:cs="Tahoma"/>
                <w:sz w:val="22"/>
                <w:szCs w:val="22"/>
              </w:rPr>
            </w:pPr>
          </w:p>
          <w:p w14:paraId="15F18820" w14:textId="44DD8281" w:rsidR="0084799D" w:rsidRPr="00080BAF" w:rsidRDefault="0084799D" w:rsidP="00A26A58">
            <w:pPr>
              <w:jc w:val="center"/>
              <w:rPr>
                <w:rFonts w:ascii="Tahoma" w:hAnsi="Tahoma" w:cs="Tahoma"/>
                <w:sz w:val="22"/>
                <w:szCs w:val="22"/>
              </w:rPr>
            </w:pPr>
          </w:p>
        </w:tc>
        <w:tc>
          <w:tcPr>
            <w:tcW w:w="2050" w:type="dxa"/>
            <w:vAlign w:val="center"/>
          </w:tcPr>
          <w:p w14:paraId="6E000080" w14:textId="77777777" w:rsidR="00A54991" w:rsidRPr="00080BAF" w:rsidRDefault="00A54991" w:rsidP="00A26A58">
            <w:pPr>
              <w:jc w:val="center"/>
              <w:rPr>
                <w:rFonts w:ascii="Tahoma" w:hAnsi="Tahoma" w:cs="Tahoma"/>
                <w:sz w:val="22"/>
                <w:szCs w:val="22"/>
              </w:rPr>
            </w:pPr>
          </w:p>
        </w:tc>
        <w:tc>
          <w:tcPr>
            <w:tcW w:w="3660" w:type="dxa"/>
            <w:tcBorders>
              <w:bottom w:val="single" w:sz="4" w:space="0" w:color="auto"/>
            </w:tcBorders>
            <w:vAlign w:val="center"/>
          </w:tcPr>
          <w:p w14:paraId="11201647" w14:textId="77777777" w:rsidR="00A54991" w:rsidRPr="00080BAF" w:rsidRDefault="00A54991" w:rsidP="00A26A58">
            <w:pPr>
              <w:jc w:val="center"/>
              <w:rPr>
                <w:rFonts w:ascii="Tahoma" w:hAnsi="Tahoma" w:cs="Tahoma"/>
                <w:sz w:val="22"/>
                <w:szCs w:val="22"/>
              </w:rPr>
            </w:pPr>
          </w:p>
        </w:tc>
      </w:tr>
      <w:tr w:rsidR="00A54991" w:rsidRPr="00080BAF" w14:paraId="51FEC633" w14:textId="77777777" w:rsidTr="001B2E2E">
        <w:trPr>
          <w:trHeight w:val="1294"/>
        </w:trPr>
        <w:tc>
          <w:tcPr>
            <w:tcW w:w="3661" w:type="dxa"/>
            <w:tcBorders>
              <w:top w:val="single" w:sz="4" w:space="0" w:color="auto"/>
            </w:tcBorders>
          </w:tcPr>
          <w:p w14:paraId="793823B7" w14:textId="77777777" w:rsidR="009E1AC5" w:rsidRDefault="009E1AC5" w:rsidP="00A26A58">
            <w:pPr>
              <w:jc w:val="center"/>
              <w:rPr>
                <w:rFonts w:ascii="Tahoma" w:hAnsi="Tahoma" w:cs="Tahoma"/>
                <w:sz w:val="22"/>
                <w:szCs w:val="22"/>
              </w:rPr>
            </w:pPr>
            <w:r w:rsidRPr="00080BAF">
              <w:rPr>
                <w:rFonts w:ascii="Tahoma" w:hAnsi="Tahoma" w:cs="Tahoma"/>
                <w:sz w:val="22"/>
                <w:szCs w:val="22"/>
              </w:rPr>
              <w:t xml:space="preserve">za </w:t>
            </w:r>
            <w:r w:rsidR="00770D83" w:rsidRPr="00080BAF">
              <w:rPr>
                <w:rFonts w:ascii="Tahoma" w:hAnsi="Tahoma" w:cs="Tahoma"/>
                <w:sz w:val="22"/>
                <w:szCs w:val="22"/>
              </w:rPr>
              <w:t>objednatele</w:t>
            </w:r>
          </w:p>
          <w:p w14:paraId="712B2252" w14:textId="311E0BDA" w:rsidR="001204AC" w:rsidRPr="00CA4B68" w:rsidRDefault="00CA4B68" w:rsidP="00A26A58">
            <w:pPr>
              <w:jc w:val="center"/>
              <w:rPr>
                <w:rFonts w:ascii="Tahoma" w:hAnsi="Tahoma" w:cs="Tahoma"/>
                <w:sz w:val="22"/>
                <w:szCs w:val="22"/>
              </w:rPr>
            </w:pPr>
            <w:r w:rsidRPr="00CA4B68">
              <w:rPr>
                <w:rFonts w:ascii="Tahoma" w:hAnsi="Tahoma" w:cs="Tahoma"/>
                <w:sz w:val="22"/>
                <w:szCs w:val="22"/>
              </w:rPr>
              <w:t>Mgr. Veronika Černotová</w:t>
            </w:r>
          </w:p>
          <w:p w14:paraId="47FD5813" w14:textId="21E146D6" w:rsidR="001204AC" w:rsidRPr="00CA4B68" w:rsidRDefault="00CA4B68" w:rsidP="00A26A58">
            <w:pPr>
              <w:jc w:val="center"/>
              <w:rPr>
                <w:rFonts w:ascii="Tahoma" w:hAnsi="Tahoma" w:cs="Tahoma"/>
                <w:sz w:val="22"/>
                <w:szCs w:val="22"/>
              </w:rPr>
            </w:pPr>
            <w:r w:rsidRPr="00CA4B68">
              <w:rPr>
                <w:rFonts w:ascii="Tahoma" w:hAnsi="Tahoma" w:cs="Tahoma"/>
                <w:sz w:val="22"/>
                <w:szCs w:val="22"/>
              </w:rPr>
              <w:t>ředitelka školy</w:t>
            </w:r>
          </w:p>
          <w:p w14:paraId="2135E576" w14:textId="4A813570" w:rsidR="00A54991" w:rsidRPr="00370043" w:rsidRDefault="00A54991" w:rsidP="00370043">
            <w:pPr>
              <w:spacing w:before="120"/>
              <w:ind w:left="999" w:hanging="992"/>
              <w:jc w:val="both"/>
              <w:rPr>
                <w:rFonts w:ascii="Tahoma" w:eastAsia="Calibri" w:hAnsi="Tahoma" w:cs="Tahoma"/>
                <w:i/>
                <w:iCs/>
                <w:color w:val="FF0000"/>
                <w:sz w:val="22"/>
                <w:szCs w:val="22"/>
                <w:lang w:eastAsia="en-US"/>
              </w:rPr>
            </w:pPr>
          </w:p>
        </w:tc>
        <w:tc>
          <w:tcPr>
            <w:tcW w:w="2050" w:type="dxa"/>
            <w:vAlign w:val="center"/>
          </w:tcPr>
          <w:p w14:paraId="2BB0B224" w14:textId="77777777" w:rsidR="00A54991" w:rsidRPr="00080BAF" w:rsidRDefault="00A54991" w:rsidP="00A26A58">
            <w:pPr>
              <w:jc w:val="center"/>
              <w:rPr>
                <w:rFonts w:ascii="Tahoma" w:hAnsi="Tahoma" w:cs="Tahoma"/>
                <w:sz w:val="22"/>
                <w:szCs w:val="22"/>
              </w:rPr>
            </w:pPr>
          </w:p>
        </w:tc>
        <w:tc>
          <w:tcPr>
            <w:tcW w:w="3660" w:type="dxa"/>
            <w:tcBorders>
              <w:top w:val="single" w:sz="4" w:space="0" w:color="auto"/>
            </w:tcBorders>
          </w:tcPr>
          <w:p w14:paraId="34AED37D" w14:textId="77777777" w:rsidR="00A54991" w:rsidRPr="00080BAF" w:rsidRDefault="00A26A58" w:rsidP="00A26A58">
            <w:pPr>
              <w:jc w:val="center"/>
              <w:rPr>
                <w:rFonts w:ascii="Tahoma" w:hAnsi="Tahoma" w:cs="Tahoma"/>
                <w:sz w:val="22"/>
                <w:szCs w:val="22"/>
              </w:rPr>
            </w:pPr>
            <w:r>
              <w:rPr>
                <w:rFonts w:ascii="Tahoma" w:hAnsi="Tahoma" w:cs="Tahoma"/>
                <w:sz w:val="22"/>
                <w:szCs w:val="22"/>
              </w:rPr>
              <w:t>za zhotovitele</w:t>
            </w:r>
          </w:p>
          <w:p w14:paraId="288A2389" w14:textId="77777777" w:rsidR="001204AC" w:rsidRPr="001204AC" w:rsidRDefault="001204AC" w:rsidP="001204AC">
            <w:pPr>
              <w:jc w:val="center"/>
              <w:rPr>
                <w:rFonts w:ascii="Tahoma" w:hAnsi="Tahoma" w:cs="Tahoma"/>
                <w:color w:val="FF0000"/>
                <w:sz w:val="22"/>
                <w:szCs w:val="22"/>
              </w:rPr>
            </w:pPr>
            <w:r w:rsidRPr="001204AC">
              <w:rPr>
                <w:rFonts w:ascii="Tahoma" w:hAnsi="Tahoma" w:cs="Tahoma"/>
                <w:color w:val="FF0000"/>
                <w:sz w:val="22"/>
                <w:szCs w:val="22"/>
              </w:rPr>
              <w:t>jméno, příjmení</w:t>
            </w:r>
          </w:p>
          <w:p w14:paraId="5682020D" w14:textId="77777777" w:rsidR="001204AC" w:rsidRPr="001204AC" w:rsidRDefault="001204AC" w:rsidP="001204AC">
            <w:pPr>
              <w:jc w:val="center"/>
              <w:rPr>
                <w:rFonts w:ascii="Tahoma" w:hAnsi="Tahoma" w:cs="Tahoma"/>
                <w:color w:val="FF0000"/>
                <w:sz w:val="22"/>
                <w:szCs w:val="22"/>
              </w:rPr>
            </w:pPr>
            <w:r w:rsidRPr="001204AC">
              <w:rPr>
                <w:rFonts w:ascii="Tahoma" w:hAnsi="Tahoma" w:cs="Tahoma"/>
                <w:color w:val="FF0000"/>
                <w:sz w:val="22"/>
                <w:szCs w:val="22"/>
              </w:rPr>
              <w:t>funkce</w:t>
            </w:r>
          </w:p>
          <w:p w14:paraId="00C99FA9" w14:textId="77777777" w:rsidR="00A54991" w:rsidRPr="00080BAF" w:rsidRDefault="00A54991" w:rsidP="00A26A58">
            <w:pPr>
              <w:jc w:val="center"/>
              <w:rPr>
                <w:rFonts w:ascii="Tahoma" w:hAnsi="Tahoma" w:cs="Tahoma"/>
                <w:sz w:val="22"/>
                <w:szCs w:val="22"/>
              </w:rPr>
            </w:pPr>
          </w:p>
        </w:tc>
      </w:tr>
    </w:tbl>
    <w:p w14:paraId="786FDE7E" w14:textId="77777777" w:rsidR="00F47236" w:rsidRPr="0084799D" w:rsidRDefault="00F47236" w:rsidP="001B2E2E">
      <w:pPr>
        <w:rPr>
          <w:rFonts w:ascii="Tahoma" w:hAnsi="Tahoma" w:cs="Tahoma"/>
          <w:sz w:val="22"/>
          <w:szCs w:val="22"/>
        </w:rPr>
      </w:pPr>
    </w:p>
    <w:sectPr w:rsidR="00F47236" w:rsidRPr="0084799D">
      <w:footerReference w:type="even" r:id="rId14"/>
      <w:footerReference w:type="default" r:id="rId15"/>
      <w:headerReference w:type="first" r:id="rId16"/>
      <w:footerReference w:type="first" r:id="rId17"/>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12C40" w14:textId="77777777" w:rsidR="00454B5D" w:rsidRDefault="00454B5D">
      <w:r>
        <w:separator/>
      </w:r>
    </w:p>
  </w:endnote>
  <w:endnote w:type="continuationSeparator" w:id="0">
    <w:p w14:paraId="65DB3E81" w14:textId="77777777" w:rsidR="00454B5D" w:rsidRDefault="00454B5D">
      <w:r>
        <w:continuationSeparator/>
      </w:r>
    </w:p>
  </w:endnote>
  <w:endnote w:type="continuationNotice" w:id="1">
    <w:p w14:paraId="583F44E7" w14:textId="77777777" w:rsidR="00454B5D" w:rsidRDefault="00454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138B2" w14:textId="1CF1BCC6" w:rsidR="002F767E" w:rsidRDefault="002F767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BE8D238" w14:textId="77777777" w:rsidR="002F767E" w:rsidRDefault="002F767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3A716" w14:textId="375833EC" w:rsidR="002F767E" w:rsidRPr="00A26A58" w:rsidRDefault="002F767E">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2" behindDoc="0" locked="0" layoutInCell="0" allowOverlap="1" wp14:anchorId="4DCCA5D9" wp14:editId="2E7DFFDB">
              <wp:simplePos x="0" y="0"/>
              <wp:positionH relativeFrom="page">
                <wp:posOffset>0</wp:posOffset>
              </wp:positionH>
              <wp:positionV relativeFrom="page">
                <wp:posOffset>10227945</wp:posOffset>
              </wp:positionV>
              <wp:extent cx="7560310" cy="273050"/>
              <wp:effectExtent l="0" t="0" r="0" b="12700"/>
              <wp:wrapNone/>
              <wp:docPr id="6" name="MSIPCM73654c719f72815584c498df"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31355F" w14:textId="18DE0C16" w:rsidR="002F767E" w:rsidRPr="0075635F" w:rsidRDefault="002F767E" w:rsidP="0075635F">
                          <w:pPr>
                            <w:rPr>
                              <w:rFonts w:ascii="Calibri" w:hAnsi="Calibri" w:cs="Calibri"/>
                              <w:color w:val="000000"/>
                              <w:sz w:val="18"/>
                            </w:rPr>
                          </w:pPr>
                          <w:r w:rsidRPr="0075635F">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DCCA5D9" id="_x0000_t202" coordsize="21600,21600" o:spt="202" path="m,l,21600r21600,l21600,xe">
              <v:stroke joinstyle="miter"/>
              <v:path gradientshapeok="t" o:connecttype="rect"/>
            </v:shapetype>
            <v:shape id="MSIPCM73654c719f72815584c498df"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" o:allowincell="f" filled="f" stroked="f" strokeweight=".5pt">
              <v:textbox inset="20pt,0,,0">
                <w:txbxContent>
                  <w:p w14:paraId="7C31355F" w14:textId="18DE0C16" w:rsidR="002F767E" w:rsidRPr="0075635F" w:rsidRDefault="002F767E" w:rsidP="0075635F">
                    <w:pPr>
                      <w:rPr>
                        <w:rFonts w:ascii="Calibri" w:hAnsi="Calibri" w:cs="Calibri"/>
                        <w:color w:val="000000"/>
                        <w:sz w:val="18"/>
                      </w:rPr>
                    </w:pPr>
                    <w:r w:rsidRPr="0075635F">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Pr>
        <w:rStyle w:val="slostrnky"/>
        <w:rFonts w:ascii="Tahoma" w:hAnsi="Tahoma" w:cs="Tahoma"/>
        <w:noProof/>
        <w:sz w:val="18"/>
        <w:szCs w:val="18"/>
      </w:rPr>
      <w:t>2</w:t>
    </w:r>
    <w:r w:rsidRPr="00A26A58">
      <w:rPr>
        <w:rStyle w:val="slostrnky"/>
        <w:rFonts w:ascii="Tahoma" w:hAnsi="Tahoma" w:cs="Tahoma"/>
        <w:sz w:val="18"/>
        <w:szCs w:val="18"/>
      </w:rPr>
      <w:fldChar w:fldCharType="end"/>
    </w:r>
  </w:p>
  <w:p w14:paraId="52FDFAF1" w14:textId="7B47C3FA" w:rsidR="002F767E" w:rsidRPr="00A26A58" w:rsidRDefault="002F767E" w:rsidP="00A26A58">
    <w:pPr>
      <w:pStyle w:val="Zpat"/>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149B4EDC" wp14:editId="4A348220">
              <wp:simplePos x="0" y="0"/>
              <wp:positionH relativeFrom="column">
                <wp:posOffset>0</wp:posOffset>
              </wp:positionH>
              <wp:positionV relativeFrom="paragraph">
                <wp:posOffset>-52705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xmlns:a14="http://schemas.microsoft.com/office/drawing/2010/main">
          <w:pict w14:anchorId="0492073D">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4.15pt" to="450pt,-4.15pt" w14:anchorId="257334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w:pict>
        </mc:Fallback>
      </mc:AlternateContent>
    </w:r>
    <w:r w:rsidRPr="00A26A58">
      <w:rPr>
        <w:rFonts w:ascii="Tahoma" w:hAnsi="Tahoma" w:cs="Tahoma"/>
        <w:sz w:val="18"/>
        <w:szCs w:val="18"/>
      </w:rPr>
      <w:t xml:space="preserve"> </w:t>
    </w:r>
    <w:r w:rsidR="005D11D4">
      <w:rPr>
        <w:rFonts w:ascii="Tahoma" w:hAnsi="Tahoma" w:cs="Tahoma"/>
        <w:sz w:val="18"/>
        <w:szCs w:val="18"/>
      </w:rPr>
      <w:t>„</w:t>
    </w:r>
    <w:r>
      <w:rPr>
        <w:rFonts w:ascii="Tahoma" w:hAnsi="Tahoma" w:cs="Tahoma"/>
        <w:sz w:val="18"/>
        <w:szCs w:val="18"/>
      </w:rPr>
      <w:t>Demolice staré kotelny</w:t>
    </w:r>
    <w:r w:rsidR="005D11D4">
      <w:rPr>
        <w:rFonts w:ascii="Tahoma" w:hAnsi="Tahoma" w:cs="Tahoma"/>
        <w:sz w:val="18"/>
        <w:szCs w:val="18"/>
      </w:rPr>
      <w:t>“</w:t>
    </w:r>
    <w:r w:rsidRPr="00A26A58">
      <w:rPr>
        <w:rFonts w:ascii="Tahoma" w:hAnsi="Tahoma" w:cs="Tahoma"/>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D1B88" w14:textId="14806BFF" w:rsidR="002F767E" w:rsidRPr="007427FE" w:rsidRDefault="002F767E" w:rsidP="007427FE">
    <w:pPr>
      <w:pStyle w:val="Zpat"/>
    </w:pPr>
    <w:r>
      <w:rPr>
        <w:rFonts w:ascii="Tahoma" w:hAnsi="Tahoma" w:cs="Tahoma"/>
        <w:noProof/>
        <w:sz w:val="18"/>
        <w:szCs w:val="18"/>
      </w:rPr>
      <mc:AlternateContent>
        <mc:Choice Requires="wps">
          <w:drawing>
            <wp:anchor distT="0" distB="0" distL="114300" distR="114300" simplePos="0" relativeHeight="251658243" behindDoc="0" locked="0" layoutInCell="0" allowOverlap="1" wp14:anchorId="54A2E469" wp14:editId="7D9ABBA2">
              <wp:simplePos x="0" y="0"/>
              <wp:positionH relativeFrom="page">
                <wp:posOffset>0</wp:posOffset>
              </wp:positionH>
              <wp:positionV relativeFrom="page">
                <wp:posOffset>10768965</wp:posOffset>
              </wp:positionV>
              <wp:extent cx="7560310" cy="273050"/>
              <wp:effectExtent l="0" t="0" r="0" b="12700"/>
              <wp:wrapNone/>
              <wp:docPr id="7" name="MSIPCM07ba479ebf08c4a2565e76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78F3BD5" w14:textId="2D8E148B" w:rsidR="002F767E" w:rsidRPr="0075635F" w:rsidRDefault="002F767E" w:rsidP="0075635F">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4A2E469" id="_x0000_t202" coordsize="21600,21600" o:spt="202" path="m,l,21600r21600,l21600,xe">
              <v:stroke joinstyle="miter"/>
              <v:path gradientshapeok="t" o:connecttype="rect"/>
            </v:shapetype>
            <v:shape id="MSIPCM07ba479ebf08c4a2565e7628" o:spid="_x0000_s1027" type="#_x0000_t202" alt="{&quot;HashCode&quot;:-1069178508,&quot;Height&quot;:841.0,&quot;Width&quot;:595.0,&quot;Placement&quot;:&quot;Footer&quot;,&quot;Index&quot;:&quot;FirstPage&quot;,&quot;Section&quot;:1,&quot;Top&quot;:0.0,&quot;Left&quot;:0.0}" style="position:absolute;margin-left:0;margin-top:847.95pt;width:595.3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" o:allowincell="f" filled="f" stroked="f" strokeweight=".5pt">
              <v:textbox inset="20pt,0,,0">
                <w:txbxContent>
                  <w:p w14:paraId="078F3BD5" w14:textId="2D8E148B" w:rsidR="002F767E" w:rsidRPr="0075635F" w:rsidRDefault="002F767E" w:rsidP="0075635F">
                    <w:pPr>
                      <w:rPr>
                        <w:rFonts w:ascii="Calibri" w:hAnsi="Calibri" w:cs="Calibri"/>
                        <w:color w:val="000000"/>
                        <w:sz w:val="18"/>
                      </w:rPr>
                    </w:pPr>
                  </w:p>
                </w:txbxContent>
              </v:textbox>
              <w10:wrap anchorx="page" anchory="page"/>
            </v:shape>
          </w:pict>
        </mc:Fallback>
      </mc:AlternateContent>
    </w: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252D00A6" wp14:editId="23098DC7">
              <wp:simplePos x="0" y="0"/>
              <wp:positionH relativeFrom="column">
                <wp:posOffset>0</wp:posOffset>
              </wp:positionH>
              <wp:positionV relativeFrom="paragraph">
                <wp:posOffset>-52705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http://schemas.openxmlformats.org/drawingml/2006/main" xmlns:a14="http://schemas.microsoft.com/office/drawing/2010/main">
          <w:pict w14:anchorId="5AFA310E">
            <v:line id="Line 2"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4.15pt" to="450pt,-4.15pt" w14:anchorId="1AC7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"/>
          </w:pict>
        </mc:Fallback>
      </mc:AlternateContent>
    </w:r>
    <w:r w:rsidR="005D11D4">
      <w:rPr>
        <w:rFonts w:ascii="Tahoma" w:hAnsi="Tahoma" w:cs="Tahoma"/>
        <w:sz w:val="18"/>
        <w:szCs w:val="18"/>
      </w:rPr>
      <w:t>„Demolice staré kotelny“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72E3" w14:textId="77777777" w:rsidR="00454B5D" w:rsidRDefault="00454B5D">
      <w:r>
        <w:separator/>
      </w:r>
    </w:p>
  </w:footnote>
  <w:footnote w:type="continuationSeparator" w:id="0">
    <w:p w14:paraId="456B406C" w14:textId="77777777" w:rsidR="00454B5D" w:rsidRDefault="00454B5D">
      <w:r>
        <w:continuationSeparator/>
      </w:r>
    </w:p>
  </w:footnote>
  <w:footnote w:type="continuationNotice" w:id="1">
    <w:p w14:paraId="32A0E3F6" w14:textId="77777777" w:rsidR="00454B5D" w:rsidRDefault="00454B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C5DA3" w14:textId="77777777" w:rsidR="002F767E" w:rsidRDefault="002F767E" w:rsidP="00DB513C">
    <w:pPr>
      <w:rPr>
        <w:sz w:val="22"/>
        <w:szCs w:val="22"/>
        <w:lang w:eastAsia="en-US"/>
      </w:rPr>
    </w:pPr>
    <w:r>
      <w:rPr>
        <w:noProof/>
      </w:rPr>
      <w:drawing>
        <wp:inline distT="0" distB="0" distL="0" distR="0" wp14:anchorId="521B21F8" wp14:editId="75F311B7">
          <wp:extent cx="1295400" cy="561975"/>
          <wp:effectExtent l="0" t="0" r="0" b="9525"/>
          <wp:docPr id="3" name="Obrázek 3" descr="logo_prisp_organizace_M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sp_organizace_M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inline>
      </w:drawing>
    </w:r>
  </w:p>
  <w:p w14:paraId="36A10664" w14:textId="77777777" w:rsidR="002F767E" w:rsidRDefault="002F767E" w:rsidP="00DB513C">
    <w:pPr>
      <w:rPr>
        <w:u w:val="single"/>
      </w:rPr>
    </w:pPr>
    <w:r w:rsidRPr="0036496C">
      <w:rPr>
        <w:b/>
        <w:sz w:val="28"/>
        <w:szCs w:val="28"/>
        <w:u w:val="single"/>
      </w:rPr>
      <w:t>ZÁKLADNÍ ŠKOLA, Bruntál, Rýmařovská 15</w:t>
    </w:r>
    <w:r>
      <w:rPr>
        <w:b/>
        <w:sz w:val="36"/>
        <w:u w:val="single"/>
      </w:rPr>
      <w:t>,</w:t>
    </w:r>
    <w:r>
      <w:rPr>
        <w:sz w:val="36"/>
        <w:u w:val="single"/>
      </w:rPr>
      <w:t xml:space="preserve"> </w:t>
    </w:r>
    <w:r>
      <w:rPr>
        <w:u w:val="single"/>
      </w:rPr>
      <w:t>příspěvková organizace</w:t>
    </w:r>
  </w:p>
  <w:p w14:paraId="5A7EEB71" w14:textId="77777777" w:rsidR="002F767E" w:rsidRDefault="002F767E" w:rsidP="00DB513C">
    <w:pPr>
      <w:pStyle w:val="Zhlav"/>
    </w:pPr>
    <w:r>
      <w:t xml:space="preserve">IČO: 60802669                                                                   </w:t>
    </w:r>
  </w:p>
  <w:p w14:paraId="36992E78" w14:textId="77777777" w:rsidR="002F767E" w:rsidRDefault="002F76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028FF"/>
    <w:multiLevelType w:val="multilevel"/>
    <w:tmpl w:val="17AA3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165904"/>
    <w:multiLevelType w:val="multilevel"/>
    <w:tmpl w:val="50BA7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75A16"/>
    <w:multiLevelType w:val="multilevel"/>
    <w:tmpl w:val="7D6AF2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510F9"/>
    <w:multiLevelType w:val="multilevel"/>
    <w:tmpl w:val="5628C4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B85E04"/>
    <w:multiLevelType w:val="multilevel"/>
    <w:tmpl w:val="2124E2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96617A"/>
    <w:multiLevelType w:val="hybridMultilevel"/>
    <w:tmpl w:val="71D22A30"/>
    <w:lvl w:ilvl="0" w:tplc="49F48C46">
      <w:start w:val="1"/>
      <w:numFmt w:val="decimal"/>
      <w:lvlText w:val="%1."/>
      <w:lvlJc w:val="left"/>
      <w:pPr>
        <w:ind w:left="720" w:hanging="360"/>
      </w:pPr>
    </w:lvl>
    <w:lvl w:ilvl="1" w:tplc="05B0B27C">
      <w:start w:val="1"/>
      <w:numFmt w:val="lowerLetter"/>
      <w:lvlText w:val="%2."/>
      <w:lvlJc w:val="left"/>
      <w:pPr>
        <w:ind w:left="1440" w:hanging="360"/>
      </w:pPr>
    </w:lvl>
    <w:lvl w:ilvl="2" w:tplc="DBC0CD70">
      <w:start w:val="1"/>
      <w:numFmt w:val="lowerRoman"/>
      <w:lvlText w:val="%3."/>
      <w:lvlJc w:val="right"/>
      <w:pPr>
        <w:ind w:left="2160" w:hanging="180"/>
      </w:pPr>
    </w:lvl>
    <w:lvl w:ilvl="3" w:tplc="B7B661FC">
      <w:start w:val="1"/>
      <w:numFmt w:val="decimal"/>
      <w:lvlText w:val="%4."/>
      <w:lvlJc w:val="left"/>
      <w:pPr>
        <w:ind w:left="2880" w:hanging="360"/>
      </w:pPr>
    </w:lvl>
    <w:lvl w:ilvl="4" w:tplc="8C5E6A08">
      <w:start w:val="1"/>
      <w:numFmt w:val="lowerLetter"/>
      <w:lvlText w:val="%5."/>
      <w:lvlJc w:val="left"/>
      <w:pPr>
        <w:ind w:left="3600" w:hanging="360"/>
      </w:pPr>
    </w:lvl>
    <w:lvl w:ilvl="5" w:tplc="4BDA678A">
      <w:start w:val="1"/>
      <w:numFmt w:val="lowerRoman"/>
      <w:lvlText w:val="%6."/>
      <w:lvlJc w:val="right"/>
      <w:pPr>
        <w:ind w:left="4320" w:hanging="180"/>
      </w:pPr>
    </w:lvl>
    <w:lvl w:ilvl="6" w:tplc="A17CBE00">
      <w:start w:val="1"/>
      <w:numFmt w:val="decimal"/>
      <w:lvlText w:val="%7."/>
      <w:lvlJc w:val="left"/>
      <w:pPr>
        <w:ind w:left="5040" w:hanging="360"/>
      </w:pPr>
    </w:lvl>
    <w:lvl w:ilvl="7" w:tplc="83ACF296">
      <w:start w:val="1"/>
      <w:numFmt w:val="lowerLetter"/>
      <w:lvlText w:val="%8."/>
      <w:lvlJc w:val="left"/>
      <w:pPr>
        <w:ind w:left="5760" w:hanging="360"/>
      </w:pPr>
    </w:lvl>
    <w:lvl w:ilvl="8" w:tplc="17D807E8">
      <w:start w:val="1"/>
      <w:numFmt w:val="lowerRoman"/>
      <w:lvlText w:val="%9."/>
      <w:lvlJc w:val="right"/>
      <w:pPr>
        <w:ind w:left="6480" w:hanging="180"/>
      </w:pPr>
    </w:lvl>
  </w:abstractNum>
  <w:abstractNum w:abstractNumId="9" w15:restartNumberingAfterBreak="0">
    <w:nsid w:val="1CF87E71"/>
    <w:multiLevelType w:val="hybridMultilevel"/>
    <w:tmpl w:val="58345E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D73872"/>
    <w:multiLevelType w:val="hybridMultilevel"/>
    <w:tmpl w:val="88D4A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555D94"/>
    <w:multiLevelType w:val="multilevel"/>
    <w:tmpl w:val="9A7E6F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2536EA"/>
    <w:multiLevelType w:val="hybridMultilevel"/>
    <w:tmpl w:val="ED7A24B0"/>
    <w:lvl w:ilvl="0" w:tplc="2E34D276">
      <w:start w:val="1"/>
      <w:numFmt w:val="bullet"/>
      <w:lvlText w:val=""/>
      <w:lvlJc w:val="left"/>
      <w:pPr>
        <w:tabs>
          <w:tab w:val="num" w:pos="2577"/>
        </w:tabs>
        <w:ind w:left="2577" w:hanging="360"/>
      </w:pPr>
      <w:rPr>
        <w:rFonts w:ascii="Symbol" w:hAnsi="Symbol" w:hint="default"/>
        <w:color w:val="auto"/>
        <w:sz w:val="20"/>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34835467"/>
    <w:multiLevelType w:val="hybridMultilevel"/>
    <w:tmpl w:val="D61C73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8"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39AA612D"/>
    <w:multiLevelType w:val="hybridMultilevel"/>
    <w:tmpl w:val="96025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3D5D550B"/>
    <w:multiLevelType w:val="hybridMultilevel"/>
    <w:tmpl w:val="4A8065D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4052728"/>
    <w:multiLevelType w:val="hybridMultilevel"/>
    <w:tmpl w:val="227E8976"/>
    <w:lvl w:ilvl="0" w:tplc="D954E616">
      <w:start w:val="1"/>
      <w:numFmt w:val="decimal"/>
      <w:lvlText w:val="%1."/>
      <w:lvlJc w:val="left"/>
      <w:pPr>
        <w:tabs>
          <w:tab w:val="num" w:pos="360"/>
        </w:tabs>
        <w:ind w:left="360" w:hanging="360"/>
      </w:pPr>
      <w:rPr>
        <w:rFonts w:hint="default"/>
        <w:i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473178AD"/>
    <w:multiLevelType w:val="multilevel"/>
    <w:tmpl w:val="07825308"/>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A40376F"/>
    <w:multiLevelType w:val="multilevel"/>
    <w:tmpl w:val="B3FA30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6052EC"/>
    <w:multiLevelType w:val="multilevel"/>
    <w:tmpl w:val="BDA87D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387C07"/>
    <w:multiLevelType w:val="hybridMultilevel"/>
    <w:tmpl w:val="4E9C2D32"/>
    <w:lvl w:ilvl="0" w:tplc="495CBA7E">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6926DE2"/>
    <w:multiLevelType w:val="multilevel"/>
    <w:tmpl w:val="5628C4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9" w15:restartNumberingAfterBreak="0">
    <w:nsid w:val="5B8B2FE4"/>
    <w:multiLevelType w:val="multilevel"/>
    <w:tmpl w:val="AEC6598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15:restartNumberingAfterBreak="0">
    <w:nsid w:val="5C668E1B"/>
    <w:multiLevelType w:val="hybridMultilevel"/>
    <w:tmpl w:val="39DC1D28"/>
    <w:lvl w:ilvl="0" w:tplc="CBDEC2CA">
      <w:start w:val="1"/>
      <w:numFmt w:val="decimal"/>
      <w:lvlText w:val="%1."/>
      <w:lvlJc w:val="left"/>
      <w:pPr>
        <w:ind w:left="720" w:hanging="360"/>
      </w:pPr>
    </w:lvl>
    <w:lvl w:ilvl="1" w:tplc="69D454CE">
      <w:start w:val="1"/>
      <w:numFmt w:val="lowerLetter"/>
      <w:lvlText w:val="%2."/>
      <w:lvlJc w:val="left"/>
      <w:pPr>
        <w:ind w:left="1440" w:hanging="360"/>
      </w:pPr>
    </w:lvl>
    <w:lvl w:ilvl="2" w:tplc="B808880A">
      <w:start w:val="1"/>
      <w:numFmt w:val="lowerRoman"/>
      <w:lvlText w:val="%3."/>
      <w:lvlJc w:val="right"/>
      <w:pPr>
        <w:ind w:left="2160" w:hanging="180"/>
      </w:pPr>
    </w:lvl>
    <w:lvl w:ilvl="3" w:tplc="5B600FAE">
      <w:start w:val="1"/>
      <w:numFmt w:val="decimal"/>
      <w:lvlText w:val="%4."/>
      <w:lvlJc w:val="left"/>
      <w:pPr>
        <w:ind w:left="2880" w:hanging="360"/>
      </w:pPr>
    </w:lvl>
    <w:lvl w:ilvl="4" w:tplc="C9E26B58">
      <w:start w:val="1"/>
      <w:numFmt w:val="lowerLetter"/>
      <w:lvlText w:val="%5."/>
      <w:lvlJc w:val="left"/>
      <w:pPr>
        <w:ind w:left="3600" w:hanging="360"/>
      </w:pPr>
    </w:lvl>
    <w:lvl w:ilvl="5" w:tplc="68726628">
      <w:start w:val="1"/>
      <w:numFmt w:val="lowerRoman"/>
      <w:lvlText w:val="%6."/>
      <w:lvlJc w:val="right"/>
      <w:pPr>
        <w:ind w:left="4320" w:hanging="180"/>
      </w:pPr>
    </w:lvl>
    <w:lvl w:ilvl="6" w:tplc="8B46A78A">
      <w:start w:val="1"/>
      <w:numFmt w:val="decimal"/>
      <w:lvlText w:val="%7."/>
      <w:lvlJc w:val="left"/>
      <w:pPr>
        <w:ind w:left="5040" w:hanging="360"/>
      </w:pPr>
    </w:lvl>
    <w:lvl w:ilvl="7" w:tplc="D6483D6E">
      <w:start w:val="1"/>
      <w:numFmt w:val="lowerLetter"/>
      <w:lvlText w:val="%8."/>
      <w:lvlJc w:val="left"/>
      <w:pPr>
        <w:ind w:left="5760" w:hanging="360"/>
      </w:pPr>
    </w:lvl>
    <w:lvl w:ilvl="8" w:tplc="054EE094">
      <w:start w:val="1"/>
      <w:numFmt w:val="lowerRoman"/>
      <w:lvlText w:val="%9."/>
      <w:lvlJc w:val="right"/>
      <w:pPr>
        <w:ind w:left="6480" w:hanging="180"/>
      </w:pPr>
    </w:lvl>
  </w:abstractNum>
  <w:abstractNum w:abstractNumId="31"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2" w15:restartNumberingAfterBreak="0">
    <w:nsid w:val="5FF75A5C"/>
    <w:multiLevelType w:val="multilevel"/>
    <w:tmpl w:val="6640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387384"/>
    <w:multiLevelType w:val="multilevel"/>
    <w:tmpl w:val="A2F0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37E199B"/>
    <w:multiLevelType w:val="hybridMultilevel"/>
    <w:tmpl w:val="F5B8538C"/>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3DF3DAB"/>
    <w:multiLevelType w:val="multilevel"/>
    <w:tmpl w:val="03E82CAA"/>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8" w15:restartNumberingAfterBreak="0">
    <w:nsid w:val="6ED41603"/>
    <w:multiLevelType w:val="multilevel"/>
    <w:tmpl w:val="36CC83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1A759C"/>
    <w:multiLevelType w:val="hybridMultilevel"/>
    <w:tmpl w:val="F4D41302"/>
    <w:lvl w:ilvl="0" w:tplc="FFFFFFFF">
      <w:start w:val="1"/>
      <w:numFmt w:val="decimal"/>
      <w:lvlText w:val="%1."/>
      <w:lvlJc w:val="left"/>
      <w:pPr>
        <w:tabs>
          <w:tab w:val="num" w:pos="360"/>
        </w:tabs>
        <w:ind w:left="360" w:hanging="360"/>
      </w:pPr>
      <w:rPr>
        <w:i w:val="0"/>
        <w:color w:val="auto"/>
      </w:rPr>
    </w:lvl>
    <w:lvl w:ilvl="1" w:tplc="548AB1F6">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1" w15:restartNumberingAfterBreak="0">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42" w15:restartNumberingAfterBreak="0">
    <w:nsid w:val="72DD5D57"/>
    <w:multiLevelType w:val="multilevel"/>
    <w:tmpl w:val="3A7620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6541B6"/>
    <w:multiLevelType w:val="hybridMultilevel"/>
    <w:tmpl w:val="FDE02064"/>
    <w:lvl w:ilvl="0" w:tplc="12104672">
      <w:start w:val="1"/>
      <w:numFmt w:val="lowerLetter"/>
      <w:lvlText w:val="%1)"/>
      <w:lvlJc w:val="left"/>
      <w:pPr>
        <w:ind w:left="720" w:hanging="360"/>
      </w:pPr>
      <w:rPr>
        <w:rFonts w:ascii="Tahoma" w:eastAsia="Times New Roman" w:hAnsi="Tahoma" w:cs="Tahom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8C43770"/>
    <w:multiLevelType w:val="hybridMultilevel"/>
    <w:tmpl w:val="8B106AC8"/>
    <w:lvl w:ilvl="0" w:tplc="D276870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5"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BD72FF2"/>
    <w:multiLevelType w:val="hybridMultilevel"/>
    <w:tmpl w:val="E8A0D39C"/>
    <w:lvl w:ilvl="0" w:tplc="435A4300">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48" w15:restartNumberingAfterBreak="0">
    <w:nsid w:val="7F984B5A"/>
    <w:multiLevelType w:val="singleLevel"/>
    <w:tmpl w:val="540CB456"/>
    <w:lvl w:ilvl="0">
      <w:start w:val="1"/>
      <w:numFmt w:val="decimal"/>
      <w:lvlText w:val="%1."/>
      <w:lvlJc w:val="left"/>
      <w:pPr>
        <w:tabs>
          <w:tab w:val="num" w:pos="360"/>
        </w:tabs>
        <w:ind w:left="360" w:hanging="360"/>
      </w:pPr>
      <w:rPr>
        <w:rFonts w:hint="default"/>
      </w:rPr>
    </w:lvl>
  </w:abstractNum>
  <w:num w:numId="1">
    <w:abstractNumId w:val="30"/>
  </w:num>
  <w:num w:numId="2">
    <w:abstractNumId w:val="8"/>
  </w:num>
  <w:num w:numId="3">
    <w:abstractNumId w:val="41"/>
  </w:num>
  <w:num w:numId="4">
    <w:abstractNumId w:val="41"/>
    <w:lvlOverride w:ilvl="0">
      <w:startOverride w:val="1"/>
    </w:lvlOverride>
  </w:num>
  <w:num w:numId="5">
    <w:abstractNumId w:val="41"/>
    <w:lvlOverride w:ilvl="0">
      <w:startOverride w:val="1"/>
    </w:lvlOverride>
  </w:num>
  <w:num w:numId="6">
    <w:abstractNumId w:val="40"/>
    <w:lvlOverride w:ilvl="0">
      <w:startOverride w:val="1"/>
    </w:lvlOverride>
  </w:num>
  <w:num w:numId="7">
    <w:abstractNumId w:val="41"/>
    <w:lvlOverride w:ilvl="0">
      <w:startOverride w:val="1"/>
    </w:lvlOverride>
  </w:num>
  <w:num w:numId="8">
    <w:abstractNumId w:val="41"/>
    <w:lvlOverride w:ilvl="0">
      <w:startOverride w:val="1"/>
    </w:lvlOverride>
  </w:num>
  <w:num w:numId="9">
    <w:abstractNumId w:val="41"/>
    <w:lvlOverride w:ilvl="0">
      <w:startOverride w:val="1"/>
    </w:lvlOverride>
  </w:num>
  <w:num w:numId="10">
    <w:abstractNumId w:val="40"/>
    <w:lvlOverride w:ilvl="0">
      <w:startOverride w:val="1"/>
    </w:lvlOverride>
  </w:num>
  <w:num w:numId="11">
    <w:abstractNumId w:val="40"/>
    <w:lvlOverride w:ilvl="0">
      <w:startOverride w:val="1"/>
    </w:lvlOverride>
  </w:num>
  <w:num w:numId="12">
    <w:abstractNumId w:val="20"/>
  </w:num>
  <w:num w:numId="13">
    <w:abstractNumId w:val="18"/>
  </w:num>
  <w:num w:numId="14">
    <w:abstractNumId w:val="29"/>
  </w:num>
  <w:num w:numId="15">
    <w:abstractNumId w:val="46"/>
  </w:num>
  <w:num w:numId="16">
    <w:abstractNumId w:val="6"/>
  </w:num>
  <w:num w:numId="17">
    <w:abstractNumId w:val="35"/>
  </w:num>
  <w:num w:numId="18">
    <w:abstractNumId w:val="34"/>
  </w:num>
  <w:num w:numId="19">
    <w:abstractNumId w:val="15"/>
  </w:num>
  <w:num w:numId="20">
    <w:abstractNumId w:val="21"/>
  </w:num>
  <w:num w:numId="21">
    <w:abstractNumId w:val="17"/>
  </w:num>
  <w:num w:numId="22">
    <w:abstractNumId w:val="31"/>
  </w:num>
  <w:num w:numId="23">
    <w:abstractNumId w:val="24"/>
  </w:num>
  <w:num w:numId="24">
    <w:abstractNumId w:val="1"/>
  </w:num>
  <w:num w:numId="25">
    <w:abstractNumId w:val="22"/>
  </w:num>
  <w:num w:numId="26">
    <w:abstractNumId w:val="39"/>
  </w:num>
  <w:num w:numId="27">
    <w:abstractNumId w:val="14"/>
  </w:num>
  <w:num w:numId="28">
    <w:abstractNumId w:val="37"/>
  </w:num>
  <w:num w:numId="29">
    <w:abstractNumId w:val="27"/>
  </w:num>
  <w:num w:numId="30">
    <w:abstractNumId w:val="45"/>
  </w:num>
  <w:num w:numId="31">
    <w:abstractNumId w:val="13"/>
  </w:num>
  <w:num w:numId="32">
    <w:abstractNumId w:val="28"/>
  </w:num>
  <w:num w:numId="33">
    <w:abstractNumId w:val="47"/>
  </w:num>
  <w:num w:numId="34">
    <w:abstractNumId w:val="23"/>
  </w:num>
  <w:num w:numId="35">
    <w:abstractNumId w:val="5"/>
  </w:num>
  <w:num w:numId="36">
    <w:abstractNumId w:val="12"/>
  </w:num>
  <w:num w:numId="37">
    <w:abstractNumId w:val="48"/>
  </w:num>
  <w:num w:numId="38">
    <w:abstractNumId w:val="40"/>
    <w:lvlOverride w:ilvl="0">
      <w:startOverride w:val="1"/>
    </w:lvlOverride>
  </w:num>
  <w:num w:numId="39">
    <w:abstractNumId w:val="10"/>
  </w:num>
  <w:num w:numId="40">
    <w:abstractNumId w:val="32"/>
  </w:num>
  <w:num w:numId="41">
    <w:abstractNumId w:val="42"/>
  </w:num>
  <w:num w:numId="42">
    <w:abstractNumId w:val="0"/>
  </w:num>
  <w:num w:numId="43">
    <w:abstractNumId w:val="11"/>
  </w:num>
  <w:num w:numId="44">
    <w:abstractNumId w:val="3"/>
  </w:num>
  <w:num w:numId="45">
    <w:abstractNumId w:val="2"/>
  </w:num>
  <w:num w:numId="46">
    <w:abstractNumId w:val="7"/>
  </w:num>
  <w:num w:numId="47">
    <w:abstractNumId w:val="33"/>
  </w:num>
  <w:num w:numId="48">
    <w:abstractNumId w:val="36"/>
  </w:num>
  <w:num w:numId="49">
    <w:abstractNumId w:val="38"/>
  </w:num>
  <w:num w:numId="50">
    <w:abstractNumId w:val="25"/>
  </w:num>
  <w:num w:numId="51">
    <w:abstractNumId w:val="26"/>
  </w:num>
  <w:num w:numId="52">
    <w:abstractNumId w:val="44"/>
  </w:num>
  <w:num w:numId="53">
    <w:abstractNumId w:val="16"/>
  </w:num>
  <w:num w:numId="54">
    <w:abstractNumId w:val="43"/>
  </w:num>
  <w:num w:numId="55">
    <w:abstractNumId w:val="9"/>
  </w:num>
  <w:num w:numId="56">
    <w:abstractNumId w:val="19"/>
  </w:num>
  <w:num w:numId="57">
    <w:abstractNumId w:val="40"/>
  </w:num>
  <w:num w:numId="58">
    <w:abstractNumId w:val="40"/>
    <w:lvlOverride w:ilvl="0">
      <w:startOverride w:val="1"/>
    </w:lvlOverride>
  </w:num>
  <w:num w:numId="59">
    <w:abstractNumId w:val="4"/>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bora Kolbasová">
    <w15:presenceInfo w15:providerId="None" w15:userId="Barbora Kolbas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F02"/>
    <w:rsid w:val="00000CED"/>
    <w:rsid w:val="000042B5"/>
    <w:rsid w:val="000048F5"/>
    <w:rsid w:val="00004991"/>
    <w:rsid w:val="00006497"/>
    <w:rsid w:val="000066DA"/>
    <w:rsid w:val="00006743"/>
    <w:rsid w:val="00006876"/>
    <w:rsid w:val="00006CA4"/>
    <w:rsid w:val="0000753D"/>
    <w:rsid w:val="0001005B"/>
    <w:rsid w:val="00011112"/>
    <w:rsid w:val="00012175"/>
    <w:rsid w:val="00012C6F"/>
    <w:rsid w:val="000133D7"/>
    <w:rsid w:val="00013979"/>
    <w:rsid w:val="00013A4C"/>
    <w:rsid w:val="00015861"/>
    <w:rsid w:val="00016CA0"/>
    <w:rsid w:val="00016F87"/>
    <w:rsid w:val="00020554"/>
    <w:rsid w:val="00020923"/>
    <w:rsid w:val="00021E90"/>
    <w:rsid w:val="00022404"/>
    <w:rsid w:val="00025127"/>
    <w:rsid w:val="000256E5"/>
    <w:rsid w:val="00025BBF"/>
    <w:rsid w:val="00025E57"/>
    <w:rsid w:val="00026BFF"/>
    <w:rsid w:val="00030A90"/>
    <w:rsid w:val="00032A15"/>
    <w:rsid w:val="00033401"/>
    <w:rsid w:val="00033442"/>
    <w:rsid w:val="00033A67"/>
    <w:rsid w:val="00033F43"/>
    <w:rsid w:val="00034A85"/>
    <w:rsid w:val="0003555A"/>
    <w:rsid w:val="0003645E"/>
    <w:rsid w:val="00037112"/>
    <w:rsid w:val="000375A1"/>
    <w:rsid w:val="00043E73"/>
    <w:rsid w:val="00044540"/>
    <w:rsid w:val="0004574D"/>
    <w:rsid w:val="000463DF"/>
    <w:rsid w:val="00046A67"/>
    <w:rsid w:val="00050127"/>
    <w:rsid w:val="000501BD"/>
    <w:rsid w:val="00050462"/>
    <w:rsid w:val="000504C7"/>
    <w:rsid w:val="00051AEF"/>
    <w:rsid w:val="00052E07"/>
    <w:rsid w:val="00055F02"/>
    <w:rsid w:val="00056FDF"/>
    <w:rsid w:val="0005717E"/>
    <w:rsid w:val="00060D4C"/>
    <w:rsid w:val="00061C6E"/>
    <w:rsid w:val="00062D21"/>
    <w:rsid w:val="00063D00"/>
    <w:rsid w:val="00064B05"/>
    <w:rsid w:val="000661FF"/>
    <w:rsid w:val="00066B51"/>
    <w:rsid w:val="00066B68"/>
    <w:rsid w:val="00067080"/>
    <w:rsid w:val="00067467"/>
    <w:rsid w:val="00067759"/>
    <w:rsid w:val="000678D4"/>
    <w:rsid w:val="000700D9"/>
    <w:rsid w:val="00070179"/>
    <w:rsid w:val="00071BEA"/>
    <w:rsid w:val="00071C19"/>
    <w:rsid w:val="00073B5C"/>
    <w:rsid w:val="00073F8E"/>
    <w:rsid w:val="00074821"/>
    <w:rsid w:val="00074A8B"/>
    <w:rsid w:val="000753A1"/>
    <w:rsid w:val="00075AE6"/>
    <w:rsid w:val="00076B40"/>
    <w:rsid w:val="00080BAF"/>
    <w:rsid w:val="00081D58"/>
    <w:rsid w:val="00082D52"/>
    <w:rsid w:val="00084856"/>
    <w:rsid w:val="00084899"/>
    <w:rsid w:val="00084974"/>
    <w:rsid w:val="00084D0F"/>
    <w:rsid w:val="00085051"/>
    <w:rsid w:val="00085C02"/>
    <w:rsid w:val="000874E5"/>
    <w:rsid w:val="000914EC"/>
    <w:rsid w:val="0009229A"/>
    <w:rsid w:val="00092F0C"/>
    <w:rsid w:val="0009333C"/>
    <w:rsid w:val="00093ABB"/>
    <w:rsid w:val="000947FF"/>
    <w:rsid w:val="00094ED3"/>
    <w:rsid w:val="000951EC"/>
    <w:rsid w:val="000958C1"/>
    <w:rsid w:val="00096B73"/>
    <w:rsid w:val="000A247C"/>
    <w:rsid w:val="000A32AD"/>
    <w:rsid w:val="000A59FF"/>
    <w:rsid w:val="000A638D"/>
    <w:rsid w:val="000A6B74"/>
    <w:rsid w:val="000A7D6A"/>
    <w:rsid w:val="000B0873"/>
    <w:rsid w:val="000B17C0"/>
    <w:rsid w:val="000B1DCE"/>
    <w:rsid w:val="000B2ED9"/>
    <w:rsid w:val="000B361F"/>
    <w:rsid w:val="000B41CA"/>
    <w:rsid w:val="000B46CE"/>
    <w:rsid w:val="000B5476"/>
    <w:rsid w:val="000B5F91"/>
    <w:rsid w:val="000B77DA"/>
    <w:rsid w:val="000C03D2"/>
    <w:rsid w:val="000C04D3"/>
    <w:rsid w:val="000C0A38"/>
    <w:rsid w:val="000C0C0A"/>
    <w:rsid w:val="000C0D6F"/>
    <w:rsid w:val="000C2ACB"/>
    <w:rsid w:val="000C3B2A"/>
    <w:rsid w:val="000C4020"/>
    <w:rsid w:val="000C57D4"/>
    <w:rsid w:val="000C57D6"/>
    <w:rsid w:val="000C5912"/>
    <w:rsid w:val="000C6578"/>
    <w:rsid w:val="000C7533"/>
    <w:rsid w:val="000D011A"/>
    <w:rsid w:val="000D07D7"/>
    <w:rsid w:val="000D0D6C"/>
    <w:rsid w:val="000D129F"/>
    <w:rsid w:val="000D1D4B"/>
    <w:rsid w:val="000D2A2C"/>
    <w:rsid w:val="000D39BB"/>
    <w:rsid w:val="000D3B4B"/>
    <w:rsid w:val="000D40A7"/>
    <w:rsid w:val="000D632E"/>
    <w:rsid w:val="000D6B01"/>
    <w:rsid w:val="000D7663"/>
    <w:rsid w:val="000E06D2"/>
    <w:rsid w:val="000E1EDA"/>
    <w:rsid w:val="000E34AD"/>
    <w:rsid w:val="000E3F0C"/>
    <w:rsid w:val="000E55E0"/>
    <w:rsid w:val="000E7F33"/>
    <w:rsid w:val="000F107C"/>
    <w:rsid w:val="000F14E1"/>
    <w:rsid w:val="000F15E8"/>
    <w:rsid w:val="000F2B71"/>
    <w:rsid w:val="000F2BE1"/>
    <w:rsid w:val="000F4495"/>
    <w:rsid w:val="000F48E1"/>
    <w:rsid w:val="000F4CCB"/>
    <w:rsid w:val="000F58AD"/>
    <w:rsid w:val="000F7211"/>
    <w:rsid w:val="000F736B"/>
    <w:rsid w:val="000F775E"/>
    <w:rsid w:val="00100013"/>
    <w:rsid w:val="00100E8A"/>
    <w:rsid w:val="0010317C"/>
    <w:rsid w:val="0010530A"/>
    <w:rsid w:val="001066D0"/>
    <w:rsid w:val="001124BD"/>
    <w:rsid w:val="00112741"/>
    <w:rsid w:val="0011557E"/>
    <w:rsid w:val="00117668"/>
    <w:rsid w:val="00117A68"/>
    <w:rsid w:val="001204AC"/>
    <w:rsid w:val="0012235B"/>
    <w:rsid w:val="00122D47"/>
    <w:rsid w:val="0012323A"/>
    <w:rsid w:val="0012434B"/>
    <w:rsid w:val="001248DC"/>
    <w:rsid w:val="001265B6"/>
    <w:rsid w:val="001272C1"/>
    <w:rsid w:val="001309AA"/>
    <w:rsid w:val="00130E0E"/>
    <w:rsid w:val="001321C3"/>
    <w:rsid w:val="001322CA"/>
    <w:rsid w:val="0013361B"/>
    <w:rsid w:val="0013442A"/>
    <w:rsid w:val="001344DD"/>
    <w:rsid w:val="001349ED"/>
    <w:rsid w:val="00135462"/>
    <w:rsid w:val="001361E7"/>
    <w:rsid w:val="00137494"/>
    <w:rsid w:val="00137896"/>
    <w:rsid w:val="00140400"/>
    <w:rsid w:val="00140E68"/>
    <w:rsid w:val="001419A0"/>
    <w:rsid w:val="00141C2E"/>
    <w:rsid w:val="00142CE3"/>
    <w:rsid w:val="0014374F"/>
    <w:rsid w:val="001438B1"/>
    <w:rsid w:val="001449E6"/>
    <w:rsid w:val="0014563B"/>
    <w:rsid w:val="00145FAE"/>
    <w:rsid w:val="001479A1"/>
    <w:rsid w:val="00150BB5"/>
    <w:rsid w:val="00152E71"/>
    <w:rsid w:val="00153D7E"/>
    <w:rsid w:val="00154136"/>
    <w:rsid w:val="00154588"/>
    <w:rsid w:val="00154A0A"/>
    <w:rsid w:val="00155145"/>
    <w:rsid w:val="001555D5"/>
    <w:rsid w:val="00155ABC"/>
    <w:rsid w:val="001567CE"/>
    <w:rsid w:val="0015680A"/>
    <w:rsid w:val="00156E51"/>
    <w:rsid w:val="00157268"/>
    <w:rsid w:val="001576D0"/>
    <w:rsid w:val="00161C9B"/>
    <w:rsid w:val="001656ED"/>
    <w:rsid w:val="00165F31"/>
    <w:rsid w:val="0016611F"/>
    <w:rsid w:val="001662C9"/>
    <w:rsid w:val="00166D17"/>
    <w:rsid w:val="00167912"/>
    <w:rsid w:val="001679FE"/>
    <w:rsid w:val="00167F58"/>
    <w:rsid w:val="001720AA"/>
    <w:rsid w:val="0017267B"/>
    <w:rsid w:val="001734C9"/>
    <w:rsid w:val="0017601F"/>
    <w:rsid w:val="00176963"/>
    <w:rsid w:val="001770ED"/>
    <w:rsid w:val="00177779"/>
    <w:rsid w:val="001801B9"/>
    <w:rsid w:val="00180D25"/>
    <w:rsid w:val="00181066"/>
    <w:rsid w:val="001813E1"/>
    <w:rsid w:val="00181E7C"/>
    <w:rsid w:val="00181EED"/>
    <w:rsid w:val="0018223F"/>
    <w:rsid w:val="001828D9"/>
    <w:rsid w:val="00183C9E"/>
    <w:rsid w:val="00185080"/>
    <w:rsid w:val="001851C1"/>
    <w:rsid w:val="001871B1"/>
    <w:rsid w:val="001877E8"/>
    <w:rsid w:val="00187D30"/>
    <w:rsid w:val="00190E4C"/>
    <w:rsid w:val="0019192D"/>
    <w:rsid w:val="00191EF3"/>
    <w:rsid w:val="00192F18"/>
    <w:rsid w:val="0019424B"/>
    <w:rsid w:val="00194340"/>
    <w:rsid w:val="001A1C43"/>
    <w:rsid w:val="001A257B"/>
    <w:rsid w:val="001A2D88"/>
    <w:rsid w:val="001A67BE"/>
    <w:rsid w:val="001A7092"/>
    <w:rsid w:val="001A7594"/>
    <w:rsid w:val="001B0BEF"/>
    <w:rsid w:val="001B2E2E"/>
    <w:rsid w:val="001B3FF5"/>
    <w:rsid w:val="001B446F"/>
    <w:rsid w:val="001B66B9"/>
    <w:rsid w:val="001B69FD"/>
    <w:rsid w:val="001B6D42"/>
    <w:rsid w:val="001B7088"/>
    <w:rsid w:val="001B7535"/>
    <w:rsid w:val="001B7C20"/>
    <w:rsid w:val="001B7D68"/>
    <w:rsid w:val="001C1888"/>
    <w:rsid w:val="001C4013"/>
    <w:rsid w:val="001C47CC"/>
    <w:rsid w:val="001C529B"/>
    <w:rsid w:val="001C6150"/>
    <w:rsid w:val="001C6918"/>
    <w:rsid w:val="001D0151"/>
    <w:rsid w:val="001D02C5"/>
    <w:rsid w:val="001D035B"/>
    <w:rsid w:val="001D0964"/>
    <w:rsid w:val="001D3021"/>
    <w:rsid w:val="001D4598"/>
    <w:rsid w:val="001D58C3"/>
    <w:rsid w:val="001E0B3A"/>
    <w:rsid w:val="001E0FAC"/>
    <w:rsid w:val="001E1220"/>
    <w:rsid w:val="001E2378"/>
    <w:rsid w:val="001E2C49"/>
    <w:rsid w:val="001E2E01"/>
    <w:rsid w:val="001E2E78"/>
    <w:rsid w:val="001E5DAC"/>
    <w:rsid w:val="001E6648"/>
    <w:rsid w:val="001E66FE"/>
    <w:rsid w:val="001F12A8"/>
    <w:rsid w:val="001F23F0"/>
    <w:rsid w:val="001F27AF"/>
    <w:rsid w:val="001F499F"/>
    <w:rsid w:val="001F49B7"/>
    <w:rsid w:val="001F4F0E"/>
    <w:rsid w:val="001F5C13"/>
    <w:rsid w:val="001F622E"/>
    <w:rsid w:val="001F6FDD"/>
    <w:rsid w:val="001F73A6"/>
    <w:rsid w:val="001F73B5"/>
    <w:rsid w:val="001F76B7"/>
    <w:rsid w:val="00200D7E"/>
    <w:rsid w:val="00201400"/>
    <w:rsid w:val="002017F5"/>
    <w:rsid w:val="00201D96"/>
    <w:rsid w:val="00201F36"/>
    <w:rsid w:val="00202AE4"/>
    <w:rsid w:val="0020328E"/>
    <w:rsid w:val="00206C03"/>
    <w:rsid w:val="0021090E"/>
    <w:rsid w:val="002116AC"/>
    <w:rsid w:val="0021261E"/>
    <w:rsid w:val="00213AEF"/>
    <w:rsid w:val="00213C90"/>
    <w:rsid w:val="00214C3D"/>
    <w:rsid w:val="00214D37"/>
    <w:rsid w:val="00214F3D"/>
    <w:rsid w:val="00215356"/>
    <w:rsid w:val="0021535E"/>
    <w:rsid w:val="00215551"/>
    <w:rsid w:val="002160DD"/>
    <w:rsid w:val="002161D8"/>
    <w:rsid w:val="002163C7"/>
    <w:rsid w:val="0021661D"/>
    <w:rsid w:val="00216F55"/>
    <w:rsid w:val="0021741F"/>
    <w:rsid w:val="00217DBE"/>
    <w:rsid w:val="00217EE5"/>
    <w:rsid w:val="00220D88"/>
    <w:rsid w:val="002225A2"/>
    <w:rsid w:val="00222AC0"/>
    <w:rsid w:val="00224933"/>
    <w:rsid w:val="00225737"/>
    <w:rsid w:val="0022593C"/>
    <w:rsid w:val="00226491"/>
    <w:rsid w:val="002267CA"/>
    <w:rsid w:val="0022720C"/>
    <w:rsid w:val="00227587"/>
    <w:rsid w:val="00231F01"/>
    <w:rsid w:val="002326F9"/>
    <w:rsid w:val="00235A98"/>
    <w:rsid w:val="00237A78"/>
    <w:rsid w:val="0024016D"/>
    <w:rsid w:val="002411C7"/>
    <w:rsid w:val="00241E7E"/>
    <w:rsid w:val="00242433"/>
    <w:rsid w:val="002432C8"/>
    <w:rsid w:val="002433D2"/>
    <w:rsid w:val="00243693"/>
    <w:rsid w:val="00243F41"/>
    <w:rsid w:val="0024503D"/>
    <w:rsid w:val="00245988"/>
    <w:rsid w:val="0024706E"/>
    <w:rsid w:val="00250ED3"/>
    <w:rsid w:val="002517BD"/>
    <w:rsid w:val="002521A5"/>
    <w:rsid w:val="00252CA3"/>
    <w:rsid w:val="00253206"/>
    <w:rsid w:val="0025360F"/>
    <w:rsid w:val="00253A8B"/>
    <w:rsid w:val="002540A0"/>
    <w:rsid w:val="00255E75"/>
    <w:rsid w:val="00256906"/>
    <w:rsid w:val="00256C00"/>
    <w:rsid w:val="002578A3"/>
    <w:rsid w:val="00257958"/>
    <w:rsid w:val="0026107D"/>
    <w:rsid w:val="00264B1F"/>
    <w:rsid w:val="00264F1E"/>
    <w:rsid w:val="00264F39"/>
    <w:rsid w:val="00266131"/>
    <w:rsid w:val="002662E8"/>
    <w:rsid w:val="00266F5E"/>
    <w:rsid w:val="00267309"/>
    <w:rsid w:val="00270915"/>
    <w:rsid w:val="00271C89"/>
    <w:rsid w:val="0027309D"/>
    <w:rsid w:val="00274CB2"/>
    <w:rsid w:val="00274FB9"/>
    <w:rsid w:val="00275401"/>
    <w:rsid w:val="002760D3"/>
    <w:rsid w:val="0027622E"/>
    <w:rsid w:val="002769C3"/>
    <w:rsid w:val="00277935"/>
    <w:rsid w:val="00281943"/>
    <w:rsid w:val="00281C85"/>
    <w:rsid w:val="002824B7"/>
    <w:rsid w:val="002830AC"/>
    <w:rsid w:val="002832C5"/>
    <w:rsid w:val="0028335A"/>
    <w:rsid w:val="0028411F"/>
    <w:rsid w:val="00284239"/>
    <w:rsid w:val="002848AA"/>
    <w:rsid w:val="002848D4"/>
    <w:rsid w:val="00284925"/>
    <w:rsid w:val="00284CAE"/>
    <w:rsid w:val="00290545"/>
    <w:rsid w:val="002920CC"/>
    <w:rsid w:val="0029297E"/>
    <w:rsid w:val="00292D14"/>
    <w:rsid w:val="00292E33"/>
    <w:rsid w:val="0029411A"/>
    <w:rsid w:val="0029466D"/>
    <w:rsid w:val="00297BE7"/>
    <w:rsid w:val="00297F60"/>
    <w:rsid w:val="002A1083"/>
    <w:rsid w:val="002A15C9"/>
    <w:rsid w:val="002A287B"/>
    <w:rsid w:val="002A2A76"/>
    <w:rsid w:val="002A44DB"/>
    <w:rsid w:val="002A493D"/>
    <w:rsid w:val="002A4AC8"/>
    <w:rsid w:val="002A5049"/>
    <w:rsid w:val="002A5798"/>
    <w:rsid w:val="002A59AB"/>
    <w:rsid w:val="002A7459"/>
    <w:rsid w:val="002A76D3"/>
    <w:rsid w:val="002B0230"/>
    <w:rsid w:val="002B0FBC"/>
    <w:rsid w:val="002B1638"/>
    <w:rsid w:val="002B3299"/>
    <w:rsid w:val="002B3E6D"/>
    <w:rsid w:val="002B470A"/>
    <w:rsid w:val="002B646A"/>
    <w:rsid w:val="002B7879"/>
    <w:rsid w:val="002C1AAB"/>
    <w:rsid w:val="002C235A"/>
    <w:rsid w:val="002C6A3D"/>
    <w:rsid w:val="002C6AB6"/>
    <w:rsid w:val="002D0A97"/>
    <w:rsid w:val="002D1879"/>
    <w:rsid w:val="002D1D18"/>
    <w:rsid w:val="002D21F7"/>
    <w:rsid w:val="002D2626"/>
    <w:rsid w:val="002D354F"/>
    <w:rsid w:val="002D6C67"/>
    <w:rsid w:val="002E1808"/>
    <w:rsid w:val="002E2136"/>
    <w:rsid w:val="002E3CDC"/>
    <w:rsid w:val="002E46E0"/>
    <w:rsid w:val="002E4DC6"/>
    <w:rsid w:val="002E5F7C"/>
    <w:rsid w:val="002E7429"/>
    <w:rsid w:val="002E7BCE"/>
    <w:rsid w:val="002F1B6D"/>
    <w:rsid w:val="002F201F"/>
    <w:rsid w:val="002F2047"/>
    <w:rsid w:val="002F5ADF"/>
    <w:rsid w:val="002F5DBA"/>
    <w:rsid w:val="002F767E"/>
    <w:rsid w:val="00300F1A"/>
    <w:rsid w:val="003015D2"/>
    <w:rsid w:val="00301979"/>
    <w:rsid w:val="003021E2"/>
    <w:rsid w:val="003038BA"/>
    <w:rsid w:val="00304994"/>
    <w:rsid w:val="00305497"/>
    <w:rsid w:val="00306D7F"/>
    <w:rsid w:val="003075A6"/>
    <w:rsid w:val="00307F5E"/>
    <w:rsid w:val="003107B3"/>
    <w:rsid w:val="00310EB0"/>
    <w:rsid w:val="00311FE8"/>
    <w:rsid w:val="00314B40"/>
    <w:rsid w:val="00315E91"/>
    <w:rsid w:val="00317AD8"/>
    <w:rsid w:val="003218BE"/>
    <w:rsid w:val="00321D36"/>
    <w:rsid w:val="003227E2"/>
    <w:rsid w:val="00322D57"/>
    <w:rsid w:val="00322FFF"/>
    <w:rsid w:val="003240F9"/>
    <w:rsid w:val="003255EC"/>
    <w:rsid w:val="00325898"/>
    <w:rsid w:val="00326D5C"/>
    <w:rsid w:val="00326F96"/>
    <w:rsid w:val="00331F16"/>
    <w:rsid w:val="003334D6"/>
    <w:rsid w:val="0033433C"/>
    <w:rsid w:val="003345B2"/>
    <w:rsid w:val="00335314"/>
    <w:rsid w:val="00336A49"/>
    <w:rsid w:val="00337289"/>
    <w:rsid w:val="00340642"/>
    <w:rsid w:val="00340916"/>
    <w:rsid w:val="00340CDA"/>
    <w:rsid w:val="00341539"/>
    <w:rsid w:val="00343794"/>
    <w:rsid w:val="00344A04"/>
    <w:rsid w:val="00344EBB"/>
    <w:rsid w:val="003454AA"/>
    <w:rsid w:val="003457AC"/>
    <w:rsid w:val="00345D4D"/>
    <w:rsid w:val="003469FE"/>
    <w:rsid w:val="0034715E"/>
    <w:rsid w:val="003513EC"/>
    <w:rsid w:val="00351EFE"/>
    <w:rsid w:val="00354C5B"/>
    <w:rsid w:val="00355826"/>
    <w:rsid w:val="003567E9"/>
    <w:rsid w:val="00361118"/>
    <w:rsid w:val="00362081"/>
    <w:rsid w:val="00362A95"/>
    <w:rsid w:val="003658B1"/>
    <w:rsid w:val="003661B0"/>
    <w:rsid w:val="0036626D"/>
    <w:rsid w:val="00367166"/>
    <w:rsid w:val="00367D28"/>
    <w:rsid w:val="00370043"/>
    <w:rsid w:val="00370215"/>
    <w:rsid w:val="00370775"/>
    <w:rsid w:val="003715EF"/>
    <w:rsid w:val="00372B3E"/>
    <w:rsid w:val="00372E40"/>
    <w:rsid w:val="00372FDC"/>
    <w:rsid w:val="00376034"/>
    <w:rsid w:val="00376351"/>
    <w:rsid w:val="00377341"/>
    <w:rsid w:val="003776EC"/>
    <w:rsid w:val="00380FAC"/>
    <w:rsid w:val="0038158B"/>
    <w:rsid w:val="00381FEE"/>
    <w:rsid w:val="00384628"/>
    <w:rsid w:val="00384E90"/>
    <w:rsid w:val="003855C7"/>
    <w:rsid w:val="00385810"/>
    <w:rsid w:val="00387409"/>
    <w:rsid w:val="00387BC8"/>
    <w:rsid w:val="00391419"/>
    <w:rsid w:val="00391C96"/>
    <w:rsid w:val="00391D22"/>
    <w:rsid w:val="00392A0A"/>
    <w:rsid w:val="00392A99"/>
    <w:rsid w:val="0039374D"/>
    <w:rsid w:val="00395EC5"/>
    <w:rsid w:val="00396FB6"/>
    <w:rsid w:val="0039738D"/>
    <w:rsid w:val="0039760D"/>
    <w:rsid w:val="0039776E"/>
    <w:rsid w:val="003A0DE1"/>
    <w:rsid w:val="003A1789"/>
    <w:rsid w:val="003A26E9"/>
    <w:rsid w:val="003A4CF8"/>
    <w:rsid w:val="003A5EE9"/>
    <w:rsid w:val="003A7308"/>
    <w:rsid w:val="003A7CBA"/>
    <w:rsid w:val="003B2D62"/>
    <w:rsid w:val="003B3F94"/>
    <w:rsid w:val="003C0E25"/>
    <w:rsid w:val="003C2C54"/>
    <w:rsid w:val="003C3743"/>
    <w:rsid w:val="003C3C6F"/>
    <w:rsid w:val="003C53A5"/>
    <w:rsid w:val="003C5AE5"/>
    <w:rsid w:val="003C74D7"/>
    <w:rsid w:val="003C776E"/>
    <w:rsid w:val="003D06F7"/>
    <w:rsid w:val="003D0BD5"/>
    <w:rsid w:val="003D1207"/>
    <w:rsid w:val="003D1E86"/>
    <w:rsid w:val="003D58CA"/>
    <w:rsid w:val="003D608A"/>
    <w:rsid w:val="003D7489"/>
    <w:rsid w:val="003D7ACC"/>
    <w:rsid w:val="003E3448"/>
    <w:rsid w:val="003E349B"/>
    <w:rsid w:val="003E3680"/>
    <w:rsid w:val="003E43EB"/>
    <w:rsid w:val="003E4F52"/>
    <w:rsid w:val="003E684E"/>
    <w:rsid w:val="003E7D0D"/>
    <w:rsid w:val="003F185F"/>
    <w:rsid w:val="003F2690"/>
    <w:rsid w:val="003F48E3"/>
    <w:rsid w:val="003F5B11"/>
    <w:rsid w:val="003F5DA5"/>
    <w:rsid w:val="003F624D"/>
    <w:rsid w:val="003F67AF"/>
    <w:rsid w:val="003F738D"/>
    <w:rsid w:val="003F7657"/>
    <w:rsid w:val="003F79DB"/>
    <w:rsid w:val="003F7B9E"/>
    <w:rsid w:val="003F7CE8"/>
    <w:rsid w:val="00404495"/>
    <w:rsid w:val="00405B85"/>
    <w:rsid w:val="00405E33"/>
    <w:rsid w:val="004064B4"/>
    <w:rsid w:val="0040796E"/>
    <w:rsid w:val="00411248"/>
    <w:rsid w:val="00411296"/>
    <w:rsid w:val="0041296E"/>
    <w:rsid w:val="00413DAA"/>
    <w:rsid w:val="00414A25"/>
    <w:rsid w:val="0041571C"/>
    <w:rsid w:val="00415727"/>
    <w:rsid w:val="004171D1"/>
    <w:rsid w:val="004202A9"/>
    <w:rsid w:val="00421086"/>
    <w:rsid w:val="00421475"/>
    <w:rsid w:val="00422DF2"/>
    <w:rsid w:val="004236AB"/>
    <w:rsid w:val="00425CA9"/>
    <w:rsid w:val="00430CF0"/>
    <w:rsid w:val="00432D6C"/>
    <w:rsid w:val="0043541F"/>
    <w:rsid w:val="0043544A"/>
    <w:rsid w:val="004376D4"/>
    <w:rsid w:val="00441826"/>
    <w:rsid w:val="00441AAC"/>
    <w:rsid w:val="00442300"/>
    <w:rsid w:val="00443931"/>
    <w:rsid w:val="00446138"/>
    <w:rsid w:val="00446BFE"/>
    <w:rsid w:val="004509BE"/>
    <w:rsid w:val="004517CF"/>
    <w:rsid w:val="00454179"/>
    <w:rsid w:val="00454B5D"/>
    <w:rsid w:val="00455F98"/>
    <w:rsid w:val="00456C75"/>
    <w:rsid w:val="00457DAC"/>
    <w:rsid w:val="004601B5"/>
    <w:rsid w:val="00461473"/>
    <w:rsid w:val="0046218A"/>
    <w:rsid w:val="004634B1"/>
    <w:rsid w:val="004646B3"/>
    <w:rsid w:val="004658BD"/>
    <w:rsid w:val="00470217"/>
    <w:rsid w:val="00471A8A"/>
    <w:rsid w:val="004720EC"/>
    <w:rsid w:val="0047264C"/>
    <w:rsid w:val="0047395B"/>
    <w:rsid w:val="00474A21"/>
    <w:rsid w:val="00475C60"/>
    <w:rsid w:val="00477156"/>
    <w:rsid w:val="004810F5"/>
    <w:rsid w:val="00481CDD"/>
    <w:rsid w:val="004825DB"/>
    <w:rsid w:val="00483ABD"/>
    <w:rsid w:val="00484E4E"/>
    <w:rsid w:val="00491EB4"/>
    <w:rsid w:val="004927F9"/>
    <w:rsid w:val="0049326C"/>
    <w:rsid w:val="00494589"/>
    <w:rsid w:val="004967F4"/>
    <w:rsid w:val="004971A5"/>
    <w:rsid w:val="00497D50"/>
    <w:rsid w:val="004A037D"/>
    <w:rsid w:val="004A06E8"/>
    <w:rsid w:val="004A0A85"/>
    <w:rsid w:val="004A1071"/>
    <w:rsid w:val="004A1919"/>
    <w:rsid w:val="004A27E0"/>
    <w:rsid w:val="004A3E34"/>
    <w:rsid w:val="004A499D"/>
    <w:rsid w:val="004A4BE5"/>
    <w:rsid w:val="004A55A6"/>
    <w:rsid w:val="004A5F6F"/>
    <w:rsid w:val="004A6258"/>
    <w:rsid w:val="004A7064"/>
    <w:rsid w:val="004A776A"/>
    <w:rsid w:val="004B0137"/>
    <w:rsid w:val="004B060F"/>
    <w:rsid w:val="004B07C4"/>
    <w:rsid w:val="004B2D9D"/>
    <w:rsid w:val="004B4401"/>
    <w:rsid w:val="004B515F"/>
    <w:rsid w:val="004B5470"/>
    <w:rsid w:val="004B619B"/>
    <w:rsid w:val="004B6A40"/>
    <w:rsid w:val="004B6DA5"/>
    <w:rsid w:val="004B6F21"/>
    <w:rsid w:val="004B7436"/>
    <w:rsid w:val="004B7A45"/>
    <w:rsid w:val="004C09DB"/>
    <w:rsid w:val="004C0A5D"/>
    <w:rsid w:val="004C1770"/>
    <w:rsid w:val="004C1CA5"/>
    <w:rsid w:val="004C339D"/>
    <w:rsid w:val="004C51CD"/>
    <w:rsid w:val="004C732D"/>
    <w:rsid w:val="004C7991"/>
    <w:rsid w:val="004D4A91"/>
    <w:rsid w:val="004D7D2F"/>
    <w:rsid w:val="004E118F"/>
    <w:rsid w:val="004E1840"/>
    <w:rsid w:val="004E343A"/>
    <w:rsid w:val="004E374C"/>
    <w:rsid w:val="004E490F"/>
    <w:rsid w:val="004E547E"/>
    <w:rsid w:val="004E5E01"/>
    <w:rsid w:val="004E657E"/>
    <w:rsid w:val="004F0241"/>
    <w:rsid w:val="004F156D"/>
    <w:rsid w:val="004F2EAD"/>
    <w:rsid w:val="004F2F4F"/>
    <w:rsid w:val="004F3126"/>
    <w:rsid w:val="004F47CD"/>
    <w:rsid w:val="004F4C94"/>
    <w:rsid w:val="004F5051"/>
    <w:rsid w:val="004F509A"/>
    <w:rsid w:val="004F6420"/>
    <w:rsid w:val="004F73CF"/>
    <w:rsid w:val="004F7B37"/>
    <w:rsid w:val="004F7D0C"/>
    <w:rsid w:val="004F7D8E"/>
    <w:rsid w:val="004F7DE0"/>
    <w:rsid w:val="00500081"/>
    <w:rsid w:val="005012E0"/>
    <w:rsid w:val="00501480"/>
    <w:rsid w:val="00501645"/>
    <w:rsid w:val="00502703"/>
    <w:rsid w:val="00503DEB"/>
    <w:rsid w:val="00505352"/>
    <w:rsid w:val="00506502"/>
    <w:rsid w:val="005106DA"/>
    <w:rsid w:val="0051496C"/>
    <w:rsid w:val="00516903"/>
    <w:rsid w:val="00517D1D"/>
    <w:rsid w:val="00520A67"/>
    <w:rsid w:val="00521520"/>
    <w:rsid w:val="0052318C"/>
    <w:rsid w:val="00524C05"/>
    <w:rsid w:val="00526FBF"/>
    <w:rsid w:val="00527247"/>
    <w:rsid w:val="0053065C"/>
    <w:rsid w:val="0053120C"/>
    <w:rsid w:val="00531B23"/>
    <w:rsid w:val="00533B48"/>
    <w:rsid w:val="005346EF"/>
    <w:rsid w:val="00535EDC"/>
    <w:rsid w:val="00536183"/>
    <w:rsid w:val="005372B2"/>
    <w:rsid w:val="00537A4C"/>
    <w:rsid w:val="00541E59"/>
    <w:rsid w:val="005428F4"/>
    <w:rsid w:val="005469DF"/>
    <w:rsid w:val="00546D3E"/>
    <w:rsid w:val="00547BC0"/>
    <w:rsid w:val="0055017C"/>
    <w:rsid w:val="005502AD"/>
    <w:rsid w:val="0055075A"/>
    <w:rsid w:val="00550FDF"/>
    <w:rsid w:val="005528C6"/>
    <w:rsid w:val="0055352E"/>
    <w:rsid w:val="00553761"/>
    <w:rsid w:val="00553EB4"/>
    <w:rsid w:val="00554740"/>
    <w:rsid w:val="00555D95"/>
    <w:rsid w:val="0055730B"/>
    <w:rsid w:val="00557451"/>
    <w:rsid w:val="00557CC5"/>
    <w:rsid w:val="00560AA4"/>
    <w:rsid w:val="00561541"/>
    <w:rsid w:val="00561F86"/>
    <w:rsid w:val="00562E5B"/>
    <w:rsid w:val="005639ED"/>
    <w:rsid w:val="005641CC"/>
    <w:rsid w:val="00564383"/>
    <w:rsid w:val="00564708"/>
    <w:rsid w:val="00565C19"/>
    <w:rsid w:val="00566805"/>
    <w:rsid w:val="00567BD8"/>
    <w:rsid w:val="00567D38"/>
    <w:rsid w:val="00570452"/>
    <w:rsid w:val="00571539"/>
    <w:rsid w:val="00571B70"/>
    <w:rsid w:val="00572593"/>
    <w:rsid w:val="00573418"/>
    <w:rsid w:val="00574810"/>
    <w:rsid w:val="005751E4"/>
    <w:rsid w:val="0057534E"/>
    <w:rsid w:val="00575607"/>
    <w:rsid w:val="005762AD"/>
    <w:rsid w:val="00576DAB"/>
    <w:rsid w:val="00577436"/>
    <w:rsid w:val="00577A5B"/>
    <w:rsid w:val="005810C0"/>
    <w:rsid w:val="005816B4"/>
    <w:rsid w:val="00581BDB"/>
    <w:rsid w:val="00582207"/>
    <w:rsid w:val="0058279E"/>
    <w:rsid w:val="005828E9"/>
    <w:rsid w:val="00582C43"/>
    <w:rsid w:val="00583DF4"/>
    <w:rsid w:val="005866FE"/>
    <w:rsid w:val="00587280"/>
    <w:rsid w:val="00591C27"/>
    <w:rsid w:val="005931FC"/>
    <w:rsid w:val="00593CBA"/>
    <w:rsid w:val="00594D69"/>
    <w:rsid w:val="005963E8"/>
    <w:rsid w:val="00596D26"/>
    <w:rsid w:val="005974E1"/>
    <w:rsid w:val="005A2C6E"/>
    <w:rsid w:val="005A4F50"/>
    <w:rsid w:val="005A5803"/>
    <w:rsid w:val="005A6CA2"/>
    <w:rsid w:val="005A71A1"/>
    <w:rsid w:val="005B2EA2"/>
    <w:rsid w:val="005B3E10"/>
    <w:rsid w:val="005B3FD3"/>
    <w:rsid w:val="005B53F7"/>
    <w:rsid w:val="005B5FB4"/>
    <w:rsid w:val="005B6974"/>
    <w:rsid w:val="005B6D0E"/>
    <w:rsid w:val="005C1D01"/>
    <w:rsid w:val="005C31BD"/>
    <w:rsid w:val="005C3556"/>
    <w:rsid w:val="005C404D"/>
    <w:rsid w:val="005C49D3"/>
    <w:rsid w:val="005C4A8B"/>
    <w:rsid w:val="005C761B"/>
    <w:rsid w:val="005D1043"/>
    <w:rsid w:val="005D11D4"/>
    <w:rsid w:val="005D1358"/>
    <w:rsid w:val="005D15E4"/>
    <w:rsid w:val="005D302A"/>
    <w:rsid w:val="005D30B7"/>
    <w:rsid w:val="005D39CE"/>
    <w:rsid w:val="005D3AA6"/>
    <w:rsid w:val="005D3EA6"/>
    <w:rsid w:val="005D48E8"/>
    <w:rsid w:val="005D52B8"/>
    <w:rsid w:val="005D56AD"/>
    <w:rsid w:val="005D5F62"/>
    <w:rsid w:val="005E1002"/>
    <w:rsid w:val="005E38B3"/>
    <w:rsid w:val="005E3D62"/>
    <w:rsid w:val="005E4706"/>
    <w:rsid w:val="005E4B56"/>
    <w:rsid w:val="005E5BD3"/>
    <w:rsid w:val="005E618C"/>
    <w:rsid w:val="005E632D"/>
    <w:rsid w:val="005E7344"/>
    <w:rsid w:val="005F2715"/>
    <w:rsid w:val="005F29D2"/>
    <w:rsid w:val="005F2BE5"/>
    <w:rsid w:val="005F39F2"/>
    <w:rsid w:val="005F5229"/>
    <w:rsid w:val="005F709F"/>
    <w:rsid w:val="005F7B9D"/>
    <w:rsid w:val="006002D3"/>
    <w:rsid w:val="0060033C"/>
    <w:rsid w:val="006011D3"/>
    <w:rsid w:val="00601946"/>
    <w:rsid w:val="00602E77"/>
    <w:rsid w:val="0060493A"/>
    <w:rsid w:val="0060521C"/>
    <w:rsid w:val="00605337"/>
    <w:rsid w:val="006053B1"/>
    <w:rsid w:val="00605D19"/>
    <w:rsid w:val="00606942"/>
    <w:rsid w:val="00606C16"/>
    <w:rsid w:val="006076BC"/>
    <w:rsid w:val="00610B9A"/>
    <w:rsid w:val="00611752"/>
    <w:rsid w:val="00611A67"/>
    <w:rsid w:val="00612F71"/>
    <w:rsid w:val="00614152"/>
    <w:rsid w:val="0061567E"/>
    <w:rsid w:val="006159B4"/>
    <w:rsid w:val="00617205"/>
    <w:rsid w:val="0062013D"/>
    <w:rsid w:val="006203C3"/>
    <w:rsid w:val="00621643"/>
    <w:rsid w:val="00621F09"/>
    <w:rsid w:val="006222A5"/>
    <w:rsid w:val="00624111"/>
    <w:rsid w:val="00624B8B"/>
    <w:rsid w:val="006266EA"/>
    <w:rsid w:val="00627C7F"/>
    <w:rsid w:val="00627CB6"/>
    <w:rsid w:val="00630031"/>
    <w:rsid w:val="00630CF6"/>
    <w:rsid w:val="0063116B"/>
    <w:rsid w:val="006311F2"/>
    <w:rsid w:val="006315C2"/>
    <w:rsid w:val="006327ED"/>
    <w:rsid w:val="00632991"/>
    <w:rsid w:val="00634042"/>
    <w:rsid w:val="0063514C"/>
    <w:rsid w:val="006351E7"/>
    <w:rsid w:val="00635BB4"/>
    <w:rsid w:val="006370AB"/>
    <w:rsid w:val="006413B7"/>
    <w:rsid w:val="006414F5"/>
    <w:rsid w:val="00642452"/>
    <w:rsid w:val="00642986"/>
    <w:rsid w:val="00642C9B"/>
    <w:rsid w:val="006467A7"/>
    <w:rsid w:val="0064723F"/>
    <w:rsid w:val="006479DE"/>
    <w:rsid w:val="00650450"/>
    <w:rsid w:val="006509E6"/>
    <w:rsid w:val="0065155D"/>
    <w:rsid w:val="0065238D"/>
    <w:rsid w:val="00652B50"/>
    <w:rsid w:val="00653322"/>
    <w:rsid w:val="00654308"/>
    <w:rsid w:val="00654809"/>
    <w:rsid w:val="0065488F"/>
    <w:rsid w:val="00656201"/>
    <w:rsid w:val="00656C88"/>
    <w:rsid w:val="0065761E"/>
    <w:rsid w:val="006577E2"/>
    <w:rsid w:val="00657F09"/>
    <w:rsid w:val="00660444"/>
    <w:rsid w:val="00662BD1"/>
    <w:rsid w:val="0066471E"/>
    <w:rsid w:val="00666755"/>
    <w:rsid w:val="00667311"/>
    <w:rsid w:val="006678F8"/>
    <w:rsid w:val="0067098E"/>
    <w:rsid w:val="006760F6"/>
    <w:rsid w:val="00676199"/>
    <w:rsid w:val="00676AAF"/>
    <w:rsid w:val="006800FE"/>
    <w:rsid w:val="00681D60"/>
    <w:rsid w:val="0068282F"/>
    <w:rsid w:val="00683099"/>
    <w:rsid w:val="0068451F"/>
    <w:rsid w:val="0068697D"/>
    <w:rsid w:val="006878E3"/>
    <w:rsid w:val="006906B5"/>
    <w:rsid w:val="0069091B"/>
    <w:rsid w:val="00690F8D"/>
    <w:rsid w:val="00691F13"/>
    <w:rsid w:val="006930E9"/>
    <w:rsid w:val="006940AB"/>
    <w:rsid w:val="0069419C"/>
    <w:rsid w:val="00694D67"/>
    <w:rsid w:val="006952CF"/>
    <w:rsid w:val="00696BE4"/>
    <w:rsid w:val="006A0240"/>
    <w:rsid w:val="006A126B"/>
    <w:rsid w:val="006A2963"/>
    <w:rsid w:val="006A33F0"/>
    <w:rsid w:val="006B0256"/>
    <w:rsid w:val="006B09FF"/>
    <w:rsid w:val="006B17B7"/>
    <w:rsid w:val="006B1B38"/>
    <w:rsid w:val="006B4D9B"/>
    <w:rsid w:val="006B5AFA"/>
    <w:rsid w:val="006B5D8D"/>
    <w:rsid w:val="006B616A"/>
    <w:rsid w:val="006B6329"/>
    <w:rsid w:val="006B653E"/>
    <w:rsid w:val="006B6869"/>
    <w:rsid w:val="006B6F22"/>
    <w:rsid w:val="006B70DF"/>
    <w:rsid w:val="006C186B"/>
    <w:rsid w:val="006C2910"/>
    <w:rsid w:val="006C2D29"/>
    <w:rsid w:val="006C39A4"/>
    <w:rsid w:val="006C54F4"/>
    <w:rsid w:val="006C5AAA"/>
    <w:rsid w:val="006C61D9"/>
    <w:rsid w:val="006C62A5"/>
    <w:rsid w:val="006C636B"/>
    <w:rsid w:val="006C7834"/>
    <w:rsid w:val="006D0C5E"/>
    <w:rsid w:val="006D1B01"/>
    <w:rsid w:val="006D20BB"/>
    <w:rsid w:val="006D3820"/>
    <w:rsid w:val="006D3CB9"/>
    <w:rsid w:val="006D4453"/>
    <w:rsid w:val="006D4BA8"/>
    <w:rsid w:val="006D4FAC"/>
    <w:rsid w:val="006D56B9"/>
    <w:rsid w:val="006D618F"/>
    <w:rsid w:val="006D6EE7"/>
    <w:rsid w:val="006E02A5"/>
    <w:rsid w:val="006E16AC"/>
    <w:rsid w:val="006E3BCA"/>
    <w:rsid w:val="006E48FA"/>
    <w:rsid w:val="006E49C6"/>
    <w:rsid w:val="006E4AF5"/>
    <w:rsid w:val="006E5CEB"/>
    <w:rsid w:val="006F22B1"/>
    <w:rsid w:val="006F3233"/>
    <w:rsid w:val="006F3599"/>
    <w:rsid w:val="006F3AEA"/>
    <w:rsid w:val="006F3B80"/>
    <w:rsid w:val="006F3C9E"/>
    <w:rsid w:val="006F50C6"/>
    <w:rsid w:val="006F520B"/>
    <w:rsid w:val="006F63BC"/>
    <w:rsid w:val="006F65D8"/>
    <w:rsid w:val="006F67DB"/>
    <w:rsid w:val="006F7E30"/>
    <w:rsid w:val="00701B88"/>
    <w:rsid w:val="007022B9"/>
    <w:rsid w:val="00702EE9"/>
    <w:rsid w:val="00704044"/>
    <w:rsid w:val="00704BB8"/>
    <w:rsid w:val="00706E4A"/>
    <w:rsid w:val="00707A7F"/>
    <w:rsid w:val="007103DE"/>
    <w:rsid w:val="007105E3"/>
    <w:rsid w:val="0071090F"/>
    <w:rsid w:val="007123E5"/>
    <w:rsid w:val="007138C3"/>
    <w:rsid w:val="007141D8"/>
    <w:rsid w:val="007145E8"/>
    <w:rsid w:val="007158A0"/>
    <w:rsid w:val="007163FB"/>
    <w:rsid w:val="00720C0F"/>
    <w:rsid w:val="00721EC6"/>
    <w:rsid w:val="00722382"/>
    <w:rsid w:val="007229DC"/>
    <w:rsid w:val="00722A52"/>
    <w:rsid w:val="0072728B"/>
    <w:rsid w:val="007278E0"/>
    <w:rsid w:val="0073001A"/>
    <w:rsid w:val="00731567"/>
    <w:rsid w:val="00732DAD"/>
    <w:rsid w:val="007333BC"/>
    <w:rsid w:val="0073358E"/>
    <w:rsid w:val="00735836"/>
    <w:rsid w:val="00736F23"/>
    <w:rsid w:val="00737322"/>
    <w:rsid w:val="0073781E"/>
    <w:rsid w:val="0074131B"/>
    <w:rsid w:val="00741CE2"/>
    <w:rsid w:val="00741E10"/>
    <w:rsid w:val="00741F49"/>
    <w:rsid w:val="007421A7"/>
    <w:rsid w:val="007427FE"/>
    <w:rsid w:val="0074581C"/>
    <w:rsid w:val="00746252"/>
    <w:rsid w:val="007471AE"/>
    <w:rsid w:val="00747FB7"/>
    <w:rsid w:val="00751FF4"/>
    <w:rsid w:val="00752250"/>
    <w:rsid w:val="00752B30"/>
    <w:rsid w:val="00752D8D"/>
    <w:rsid w:val="00752DC2"/>
    <w:rsid w:val="007542A6"/>
    <w:rsid w:val="00754373"/>
    <w:rsid w:val="00754DCD"/>
    <w:rsid w:val="00755704"/>
    <w:rsid w:val="0075635F"/>
    <w:rsid w:val="00757037"/>
    <w:rsid w:val="00760A50"/>
    <w:rsid w:val="00760C07"/>
    <w:rsid w:val="00760F96"/>
    <w:rsid w:val="007613DD"/>
    <w:rsid w:val="00761558"/>
    <w:rsid w:val="0076191C"/>
    <w:rsid w:val="0076200B"/>
    <w:rsid w:val="00762E29"/>
    <w:rsid w:val="007636EC"/>
    <w:rsid w:val="00764DC2"/>
    <w:rsid w:val="00764F5B"/>
    <w:rsid w:val="00764F93"/>
    <w:rsid w:val="0076576B"/>
    <w:rsid w:val="00765E41"/>
    <w:rsid w:val="00766D81"/>
    <w:rsid w:val="00770D83"/>
    <w:rsid w:val="007718BC"/>
    <w:rsid w:val="00774206"/>
    <w:rsid w:val="007750CB"/>
    <w:rsid w:val="007755E1"/>
    <w:rsid w:val="00775BC6"/>
    <w:rsid w:val="00775C53"/>
    <w:rsid w:val="00777305"/>
    <w:rsid w:val="007775E6"/>
    <w:rsid w:val="00777F4D"/>
    <w:rsid w:val="00780EB7"/>
    <w:rsid w:val="007819A5"/>
    <w:rsid w:val="00781C14"/>
    <w:rsid w:val="0078378E"/>
    <w:rsid w:val="00783CAE"/>
    <w:rsid w:val="00784E44"/>
    <w:rsid w:val="00785152"/>
    <w:rsid w:val="00785CCA"/>
    <w:rsid w:val="00787F9E"/>
    <w:rsid w:val="00790254"/>
    <w:rsid w:val="007912F0"/>
    <w:rsid w:val="00792F39"/>
    <w:rsid w:val="00793703"/>
    <w:rsid w:val="0079417C"/>
    <w:rsid w:val="0079422D"/>
    <w:rsid w:val="00795C34"/>
    <w:rsid w:val="00795F58"/>
    <w:rsid w:val="0079658C"/>
    <w:rsid w:val="00797774"/>
    <w:rsid w:val="00797BAB"/>
    <w:rsid w:val="007A0372"/>
    <w:rsid w:val="007A3411"/>
    <w:rsid w:val="007A44F6"/>
    <w:rsid w:val="007A4787"/>
    <w:rsid w:val="007A4A46"/>
    <w:rsid w:val="007A5B67"/>
    <w:rsid w:val="007B25FF"/>
    <w:rsid w:val="007B378B"/>
    <w:rsid w:val="007B65F6"/>
    <w:rsid w:val="007B7556"/>
    <w:rsid w:val="007B776F"/>
    <w:rsid w:val="007B7FBA"/>
    <w:rsid w:val="007C030B"/>
    <w:rsid w:val="007C0735"/>
    <w:rsid w:val="007C15CB"/>
    <w:rsid w:val="007C186B"/>
    <w:rsid w:val="007C2657"/>
    <w:rsid w:val="007C2EEF"/>
    <w:rsid w:val="007C74D5"/>
    <w:rsid w:val="007D086E"/>
    <w:rsid w:val="007D18F4"/>
    <w:rsid w:val="007D2EC2"/>
    <w:rsid w:val="007D5003"/>
    <w:rsid w:val="007D7596"/>
    <w:rsid w:val="007E0592"/>
    <w:rsid w:val="007E20F6"/>
    <w:rsid w:val="007E33C3"/>
    <w:rsid w:val="007E374C"/>
    <w:rsid w:val="007E431B"/>
    <w:rsid w:val="007E4CFE"/>
    <w:rsid w:val="007E6A05"/>
    <w:rsid w:val="007E75E3"/>
    <w:rsid w:val="007E781F"/>
    <w:rsid w:val="007E7F8B"/>
    <w:rsid w:val="007F0DDC"/>
    <w:rsid w:val="007F336B"/>
    <w:rsid w:val="007F3EEF"/>
    <w:rsid w:val="008007B4"/>
    <w:rsid w:val="00800A39"/>
    <w:rsid w:val="00802441"/>
    <w:rsid w:val="00802E7C"/>
    <w:rsid w:val="00803285"/>
    <w:rsid w:val="00803C40"/>
    <w:rsid w:val="00806319"/>
    <w:rsid w:val="0080774F"/>
    <w:rsid w:val="00811495"/>
    <w:rsid w:val="00811500"/>
    <w:rsid w:val="008132E6"/>
    <w:rsid w:val="00813E5F"/>
    <w:rsid w:val="008141CB"/>
    <w:rsid w:val="00815C3D"/>
    <w:rsid w:val="0081620F"/>
    <w:rsid w:val="00816685"/>
    <w:rsid w:val="008172C8"/>
    <w:rsid w:val="00820338"/>
    <w:rsid w:val="0082194D"/>
    <w:rsid w:val="00822A98"/>
    <w:rsid w:val="00823352"/>
    <w:rsid w:val="00823818"/>
    <w:rsid w:val="008239D0"/>
    <w:rsid w:val="008241FD"/>
    <w:rsid w:val="00826B2A"/>
    <w:rsid w:val="008308A4"/>
    <w:rsid w:val="00830E51"/>
    <w:rsid w:val="008340FC"/>
    <w:rsid w:val="00835358"/>
    <w:rsid w:val="00837685"/>
    <w:rsid w:val="00837C7E"/>
    <w:rsid w:val="0084136F"/>
    <w:rsid w:val="00843F74"/>
    <w:rsid w:val="0084510C"/>
    <w:rsid w:val="00847957"/>
    <w:rsid w:val="0084799D"/>
    <w:rsid w:val="00850A6A"/>
    <w:rsid w:val="00850B2D"/>
    <w:rsid w:val="008533A0"/>
    <w:rsid w:val="00854A4E"/>
    <w:rsid w:val="00855F17"/>
    <w:rsid w:val="00857E0D"/>
    <w:rsid w:val="00861132"/>
    <w:rsid w:val="00861943"/>
    <w:rsid w:val="008626F6"/>
    <w:rsid w:val="0086345F"/>
    <w:rsid w:val="00863C5A"/>
    <w:rsid w:val="00864018"/>
    <w:rsid w:val="00864583"/>
    <w:rsid w:val="00865960"/>
    <w:rsid w:val="00865D5F"/>
    <w:rsid w:val="008672C9"/>
    <w:rsid w:val="0086735B"/>
    <w:rsid w:val="00870082"/>
    <w:rsid w:val="00870F54"/>
    <w:rsid w:val="008713D4"/>
    <w:rsid w:val="00872392"/>
    <w:rsid w:val="0087353F"/>
    <w:rsid w:val="008739A3"/>
    <w:rsid w:val="00875580"/>
    <w:rsid w:val="00877964"/>
    <w:rsid w:val="00880A10"/>
    <w:rsid w:val="008839F5"/>
    <w:rsid w:val="008846C9"/>
    <w:rsid w:val="0088494E"/>
    <w:rsid w:val="00884DE8"/>
    <w:rsid w:val="00885144"/>
    <w:rsid w:val="008861FB"/>
    <w:rsid w:val="008864D3"/>
    <w:rsid w:val="0088736B"/>
    <w:rsid w:val="0088766A"/>
    <w:rsid w:val="00887D22"/>
    <w:rsid w:val="008914BC"/>
    <w:rsid w:val="00892324"/>
    <w:rsid w:val="0089554F"/>
    <w:rsid w:val="00897364"/>
    <w:rsid w:val="00897EF4"/>
    <w:rsid w:val="008A0E7E"/>
    <w:rsid w:val="008A14EA"/>
    <w:rsid w:val="008A3F22"/>
    <w:rsid w:val="008A6BA8"/>
    <w:rsid w:val="008A6F0F"/>
    <w:rsid w:val="008A718C"/>
    <w:rsid w:val="008A7672"/>
    <w:rsid w:val="008B1154"/>
    <w:rsid w:val="008B2719"/>
    <w:rsid w:val="008B2E38"/>
    <w:rsid w:val="008B2E46"/>
    <w:rsid w:val="008B2E8B"/>
    <w:rsid w:val="008B2F43"/>
    <w:rsid w:val="008B3A30"/>
    <w:rsid w:val="008B3C0C"/>
    <w:rsid w:val="008B4243"/>
    <w:rsid w:val="008B62B0"/>
    <w:rsid w:val="008B642D"/>
    <w:rsid w:val="008B7F40"/>
    <w:rsid w:val="008C06AA"/>
    <w:rsid w:val="008C0990"/>
    <w:rsid w:val="008C0F58"/>
    <w:rsid w:val="008C1F51"/>
    <w:rsid w:val="008C23C8"/>
    <w:rsid w:val="008C28AE"/>
    <w:rsid w:val="008C2DA1"/>
    <w:rsid w:val="008C30A8"/>
    <w:rsid w:val="008C59F4"/>
    <w:rsid w:val="008C5F45"/>
    <w:rsid w:val="008C63CD"/>
    <w:rsid w:val="008C664D"/>
    <w:rsid w:val="008D11F3"/>
    <w:rsid w:val="008D1BB8"/>
    <w:rsid w:val="008D3D06"/>
    <w:rsid w:val="008D5F88"/>
    <w:rsid w:val="008D7374"/>
    <w:rsid w:val="008E0A9C"/>
    <w:rsid w:val="008E0FC3"/>
    <w:rsid w:val="008E3310"/>
    <w:rsid w:val="008E38FF"/>
    <w:rsid w:val="008E4006"/>
    <w:rsid w:val="008E4D0A"/>
    <w:rsid w:val="008E4E39"/>
    <w:rsid w:val="008E50CF"/>
    <w:rsid w:val="008E6CEB"/>
    <w:rsid w:val="008E75A9"/>
    <w:rsid w:val="008E79D2"/>
    <w:rsid w:val="008F0671"/>
    <w:rsid w:val="008F0ABD"/>
    <w:rsid w:val="008F0E7A"/>
    <w:rsid w:val="008F1014"/>
    <w:rsid w:val="008F2705"/>
    <w:rsid w:val="008F468B"/>
    <w:rsid w:val="008F7212"/>
    <w:rsid w:val="008F754A"/>
    <w:rsid w:val="008F783A"/>
    <w:rsid w:val="0090292C"/>
    <w:rsid w:val="00904B6F"/>
    <w:rsid w:val="00906A9F"/>
    <w:rsid w:val="00906CD0"/>
    <w:rsid w:val="00907ADC"/>
    <w:rsid w:val="00907E0A"/>
    <w:rsid w:val="00910EDE"/>
    <w:rsid w:val="009112A8"/>
    <w:rsid w:val="009148F1"/>
    <w:rsid w:val="00915082"/>
    <w:rsid w:val="00915D39"/>
    <w:rsid w:val="009162EA"/>
    <w:rsid w:val="00916959"/>
    <w:rsid w:val="009202D6"/>
    <w:rsid w:val="00921BB6"/>
    <w:rsid w:val="009268AA"/>
    <w:rsid w:val="009278C3"/>
    <w:rsid w:val="00927C2F"/>
    <w:rsid w:val="009307D2"/>
    <w:rsid w:val="00930876"/>
    <w:rsid w:val="00932476"/>
    <w:rsid w:val="0093394D"/>
    <w:rsid w:val="00934221"/>
    <w:rsid w:val="00934AFC"/>
    <w:rsid w:val="00935242"/>
    <w:rsid w:val="009356D5"/>
    <w:rsid w:val="00935E4C"/>
    <w:rsid w:val="00936100"/>
    <w:rsid w:val="009412C3"/>
    <w:rsid w:val="00941A5F"/>
    <w:rsid w:val="00941DA3"/>
    <w:rsid w:val="00941F7F"/>
    <w:rsid w:val="0094328A"/>
    <w:rsid w:val="00946311"/>
    <w:rsid w:val="0095213B"/>
    <w:rsid w:val="009528C5"/>
    <w:rsid w:val="00952AC5"/>
    <w:rsid w:val="00953312"/>
    <w:rsid w:val="009536B1"/>
    <w:rsid w:val="0095373D"/>
    <w:rsid w:val="009545FD"/>
    <w:rsid w:val="00954C1C"/>
    <w:rsid w:val="009553BF"/>
    <w:rsid w:val="00956E96"/>
    <w:rsid w:val="0095758C"/>
    <w:rsid w:val="00957922"/>
    <w:rsid w:val="009607B6"/>
    <w:rsid w:val="00962AD3"/>
    <w:rsid w:val="00962FFD"/>
    <w:rsid w:val="009630DE"/>
    <w:rsid w:val="009651FB"/>
    <w:rsid w:val="00965C79"/>
    <w:rsid w:val="00965EE5"/>
    <w:rsid w:val="00965FED"/>
    <w:rsid w:val="009700E5"/>
    <w:rsid w:val="009727C3"/>
    <w:rsid w:val="00972AAC"/>
    <w:rsid w:val="009735C0"/>
    <w:rsid w:val="00973D8B"/>
    <w:rsid w:val="009740DC"/>
    <w:rsid w:val="009747DA"/>
    <w:rsid w:val="00974965"/>
    <w:rsid w:val="00976209"/>
    <w:rsid w:val="00977E57"/>
    <w:rsid w:val="0098069C"/>
    <w:rsid w:val="00980982"/>
    <w:rsid w:val="00980A2E"/>
    <w:rsid w:val="00980AA1"/>
    <w:rsid w:val="00984DF7"/>
    <w:rsid w:val="009861C3"/>
    <w:rsid w:val="009867F2"/>
    <w:rsid w:val="00986C4D"/>
    <w:rsid w:val="00987F5C"/>
    <w:rsid w:val="009902AB"/>
    <w:rsid w:val="00991523"/>
    <w:rsid w:val="009920FF"/>
    <w:rsid w:val="0099324E"/>
    <w:rsid w:val="009952BA"/>
    <w:rsid w:val="00996500"/>
    <w:rsid w:val="00996B77"/>
    <w:rsid w:val="00997017"/>
    <w:rsid w:val="009A0D88"/>
    <w:rsid w:val="009A2048"/>
    <w:rsid w:val="009A2C7B"/>
    <w:rsid w:val="009A2E1D"/>
    <w:rsid w:val="009A34AB"/>
    <w:rsid w:val="009A3A27"/>
    <w:rsid w:val="009A4859"/>
    <w:rsid w:val="009A5E67"/>
    <w:rsid w:val="009A62A8"/>
    <w:rsid w:val="009A6B90"/>
    <w:rsid w:val="009A7A17"/>
    <w:rsid w:val="009A7DC4"/>
    <w:rsid w:val="009B0081"/>
    <w:rsid w:val="009B0F39"/>
    <w:rsid w:val="009B13B2"/>
    <w:rsid w:val="009B1CE5"/>
    <w:rsid w:val="009B4E3C"/>
    <w:rsid w:val="009B5363"/>
    <w:rsid w:val="009B5F85"/>
    <w:rsid w:val="009B61C1"/>
    <w:rsid w:val="009B6C28"/>
    <w:rsid w:val="009B7CE9"/>
    <w:rsid w:val="009B7D03"/>
    <w:rsid w:val="009C0FA3"/>
    <w:rsid w:val="009C1DB9"/>
    <w:rsid w:val="009C22E3"/>
    <w:rsid w:val="009C31C2"/>
    <w:rsid w:val="009C3639"/>
    <w:rsid w:val="009C462E"/>
    <w:rsid w:val="009C6A1A"/>
    <w:rsid w:val="009C6E62"/>
    <w:rsid w:val="009D1465"/>
    <w:rsid w:val="009D172B"/>
    <w:rsid w:val="009D3413"/>
    <w:rsid w:val="009D3D27"/>
    <w:rsid w:val="009D45D8"/>
    <w:rsid w:val="009D5BA0"/>
    <w:rsid w:val="009D604F"/>
    <w:rsid w:val="009D62B7"/>
    <w:rsid w:val="009D645B"/>
    <w:rsid w:val="009D69DB"/>
    <w:rsid w:val="009E0DCC"/>
    <w:rsid w:val="009E1AC5"/>
    <w:rsid w:val="009E298E"/>
    <w:rsid w:val="009E2A02"/>
    <w:rsid w:val="009E2A4E"/>
    <w:rsid w:val="009E3701"/>
    <w:rsid w:val="009E3D2C"/>
    <w:rsid w:val="009E4FD3"/>
    <w:rsid w:val="009E568C"/>
    <w:rsid w:val="009E6600"/>
    <w:rsid w:val="009E759A"/>
    <w:rsid w:val="009E76E7"/>
    <w:rsid w:val="009E7941"/>
    <w:rsid w:val="009F1BB5"/>
    <w:rsid w:val="009F1E03"/>
    <w:rsid w:val="009F2CD2"/>
    <w:rsid w:val="009F3170"/>
    <w:rsid w:val="009F36B4"/>
    <w:rsid w:val="009F3A33"/>
    <w:rsid w:val="009F65C3"/>
    <w:rsid w:val="009F66C3"/>
    <w:rsid w:val="009F6B73"/>
    <w:rsid w:val="009F7EAF"/>
    <w:rsid w:val="00A00929"/>
    <w:rsid w:val="00A01E94"/>
    <w:rsid w:val="00A03251"/>
    <w:rsid w:val="00A059FE"/>
    <w:rsid w:val="00A05F53"/>
    <w:rsid w:val="00A06CA7"/>
    <w:rsid w:val="00A06DF6"/>
    <w:rsid w:val="00A07458"/>
    <w:rsid w:val="00A12D65"/>
    <w:rsid w:val="00A13D5E"/>
    <w:rsid w:val="00A20ED0"/>
    <w:rsid w:val="00A21D20"/>
    <w:rsid w:val="00A220F8"/>
    <w:rsid w:val="00A23061"/>
    <w:rsid w:val="00A24430"/>
    <w:rsid w:val="00A26611"/>
    <w:rsid w:val="00A267F7"/>
    <w:rsid w:val="00A26A58"/>
    <w:rsid w:val="00A26E98"/>
    <w:rsid w:val="00A271D6"/>
    <w:rsid w:val="00A273DB"/>
    <w:rsid w:val="00A30355"/>
    <w:rsid w:val="00A30D69"/>
    <w:rsid w:val="00A3167F"/>
    <w:rsid w:val="00A339BC"/>
    <w:rsid w:val="00A33E20"/>
    <w:rsid w:val="00A340E6"/>
    <w:rsid w:val="00A359C9"/>
    <w:rsid w:val="00A35EA0"/>
    <w:rsid w:val="00A37786"/>
    <w:rsid w:val="00A37B33"/>
    <w:rsid w:val="00A40AC7"/>
    <w:rsid w:val="00A40AF1"/>
    <w:rsid w:val="00A41BAA"/>
    <w:rsid w:val="00A447D0"/>
    <w:rsid w:val="00A44D80"/>
    <w:rsid w:val="00A45A3D"/>
    <w:rsid w:val="00A45BB0"/>
    <w:rsid w:val="00A469B2"/>
    <w:rsid w:val="00A47B17"/>
    <w:rsid w:val="00A50BF6"/>
    <w:rsid w:val="00A51282"/>
    <w:rsid w:val="00A54991"/>
    <w:rsid w:val="00A55E04"/>
    <w:rsid w:val="00A56257"/>
    <w:rsid w:val="00A57B42"/>
    <w:rsid w:val="00A57BE1"/>
    <w:rsid w:val="00A608E3"/>
    <w:rsid w:val="00A6169A"/>
    <w:rsid w:val="00A61B5A"/>
    <w:rsid w:val="00A61F19"/>
    <w:rsid w:val="00A6204F"/>
    <w:rsid w:val="00A624B5"/>
    <w:rsid w:val="00A624F7"/>
    <w:rsid w:val="00A63F0B"/>
    <w:rsid w:val="00A6499E"/>
    <w:rsid w:val="00A64E77"/>
    <w:rsid w:val="00A65CEE"/>
    <w:rsid w:val="00A65E9E"/>
    <w:rsid w:val="00A6681F"/>
    <w:rsid w:val="00A67597"/>
    <w:rsid w:val="00A706F0"/>
    <w:rsid w:val="00A717FC"/>
    <w:rsid w:val="00A71C63"/>
    <w:rsid w:val="00A725E1"/>
    <w:rsid w:val="00A73B09"/>
    <w:rsid w:val="00A74E1A"/>
    <w:rsid w:val="00A76212"/>
    <w:rsid w:val="00A7694D"/>
    <w:rsid w:val="00A77398"/>
    <w:rsid w:val="00A800CA"/>
    <w:rsid w:val="00A8016A"/>
    <w:rsid w:val="00A81B10"/>
    <w:rsid w:val="00A8207E"/>
    <w:rsid w:val="00A8221A"/>
    <w:rsid w:val="00A8320E"/>
    <w:rsid w:val="00A83315"/>
    <w:rsid w:val="00A84612"/>
    <w:rsid w:val="00A84FA9"/>
    <w:rsid w:val="00A85512"/>
    <w:rsid w:val="00A87D1E"/>
    <w:rsid w:val="00A9067D"/>
    <w:rsid w:val="00A90FD5"/>
    <w:rsid w:val="00A9117E"/>
    <w:rsid w:val="00A91444"/>
    <w:rsid w:val="00A91901"/>
    <w:rsid w:val="00A92024"/>
    <w:rsid w:val="00A93BC0"/>
    <w:rsid w:val="00A93D35"/>
    <w:rsid w:val="00A945D7"/>
    <w:rsid w:val="00A95716"/>
    <w:rsid w:val="00A960DF"/>
    <w:rsid w:val="00A964F4"/>
    <w:rsid w:val="00A974B3"/>
    <w:rsid w:val="00A9789E"/>
    <w:rsid w:val="00A97D80"/>
    <w:rsid w:val="00AA0806"/>
    <w:rsid w:val="00AA0EE4"/>
    <w:rsid w:val="00AA109E"/>
    <w:rsid w:val="00AA2B28"/>
    <w:rsid w:val="00AA364D"/>
    <w:rsid w:val="00AA43EC"/>
    <w:rsid w:val="00AA4943"/>
    <w:rsid w:val="00AA5012"/>
    <w:rsid w:val="00AA532D"/>
    <w:rsid w:val="00AA6126"/>
    <w:rsid w:val="00AA6C95"/>
    <w:rsid w:val="00AA6DE3"/>
    <w:rsid w:val="00AA78CD"/>
    <w:rsid w:val="00AA7BB0"/>
    <w:rsid w:val="00AB049D"/>
    <w:rsid w:val="00AB0F2F"/>
    <w:rsid w:val="00AB13AB"/>
    <w:rsid w:val="00AB23FA"/>
    <w:rsid w:val="00AB4923"/>
    <w:rsid w:val="00AB4978"/>
    <w:rsid w:val="00AB535E"/>
    <w:rsid w:val="00AB5632"/>
    <w:rsid w:val="00AB5BC6"/>
    <w:rsid w:val="00AB6511"/>
    <w:rsid w:val="00AB6C62"/>
    <w:rsid w:val="00AB7F51"/>
    <w:rsid w:val="00AC186D"/>
    <w:rsid w:val="00AC22A0"/>
    <w:rsid w:val="00AC3FCB"/>
    <w:rsid w:val="00AC48CA"/>
    <w:rsid w:val="00AC4AAE"/>
    <w:rsid w:val="00AC5387"/>
    <w:rsid w:val="00AC66C4"/>
    <w:rsid w:val="00AC69A7"/>
    <w:rsid w:val="00AC7770"/>
    <w:rsid w:val="00AD067D"/>
    <w:rsid w:val="00AD0CC2"/>
    <w:rsid w:val="00AD2C9F"/>
    <w:rsid w:val="00AD4010"/>
    <w:rsid w:val="00AD427F"/>
    <w:rsid w:val="00AD4635"/>
    <w:rsid w:val="00AD5719"/>
    <w:rsid w:val="00AD65EE"/>
    <w:rsid w:val="00AD66FC"/>
    <w:rsid w:val="00AD6B1D"/>
    <w:rsid w:val="00AD76B3"/>
    <w:rsid w:val="00AD78E4"/>
    <w:rsid w:val="00AE166A"/>
    <w:rsid w:val="00AE439D"/>
    <w:rsid w:val="00AE4E66"/>
    <w:rsid w:val="00AE51F0"/>
    <w:rsid w:val="00AE6B23"/>
    <w:rsid w:val="00AE6E40"/>
    <w:rsid w:val="00AE70D4"/>
    <w:rsid w:val="00AE7894"/>
    <w:rsid w:val="00AF217E"/>
    <w:rsid w:val="00AF3234"/>
    <w:rsid w:val="00AF3BB5"/>
    <w:rsid w:val="00AF53A2"/>
    <w:rsid w:val="00AF568F"/>
    <w:rsid w:val="00AF5D07"/>
    <w:rsid w:val="00B012B4"/>
    <w:rsid w:val="00B016B6"/>
    <w:rsid w:val="00B01AA4"/>
    <w:rsid w:val="00B01C82"/>
    <w:rsid w:val="00B03F69"/>
    <w:rsid w:val="00B04980"/>
    <w:rsid w:val="00B0499C"/>
    <w:rsid w:val="00B05500"/>
    <w:rsid w:val="00B05924"/>
    <w:rsid w:val="00B07EB2"/>
    <w:rsid w:val="00B106A8"/>
    <w:rsid w:val="00B11101"/>
    <w:rsid w:val="00B13E9E"/>
    <w:rsid w:val="00B1574A"/>
    <w:rsid w:val="00B17F65"/>
    <w:rsid w:val="00B21720"/>
    <w:rsid w:val="00B218DC"/>
    <w:rsid w:val="00B22CC3"/>
    <w:rsid w:val="00B2351A"/>
    <w:rsid w:val="00B23EEC"/>
    <w:rsid w:val="00B23F0A"/>
    <w:rsid w:val="00B24D80"/>
    <w:rsid w:val="00B25458"/>
    <w:rsid w:val="00B27330"/>
    <w:rsid w:val="00B2790C"/>
    <w:rsid w:val="00B3065F"/>
    <w:rsid w:val="00B30FE6"/>
    <w:rsid w:val="00B31BFF"/>
    <w:rsid w:val="00B3266B"/>
    <w:rsid w:val="00B3272A"/>
    <w:rsid w:val="00B33167"/>
    <w:rsid w:val="00B3409F"/>
    <w:rsid w:val="00B35C6B"/>
    <w:rsid w:val="00B402CC"/>
    <w:rsid w:val="00B41A27"/>
    <w:rsid w:val="00B42608"/>
    <w:rsid w:val="00B42979"/>
    <w:rsid w:val="00B44527"/>
    <w:rsid w:val="00B44577"/>
    <w:rsid w:val="00B45C71"/>
    <w:rsid w:val="00B46630"/>
    <w:rsid w:val="00B46911"/>
    <w:rsid w:val="00B46A8E"/>
    <w:rsid w:val="00B47252"/>
    <w:rsid w:val="00B507CB"/>
    <w:rsid w:val="00B50C8D"/>
    <w:rsid w:val="00B519B9"/>
    <w:rsid w:val="00B52CE3"/>
    <w:rsid w:val="00B53639"/>
    <w:rsid w:val="00B56688"/>
    <w:rsid w:val="00B6017B"/>
    <w:rsid w:val="00B60891"/>
    <w:rsid w:val="00B60C6E"/>
    <w:rsid w:val="00B6110D"/>
    <w:rsid w:val="00B61273"/>
    <w:rsid w:val="00B629DB"/>
    <w:rsid w:val="00B63161"/>
    <w:rsid w:val="00B64009"/>
    <w:rsid w:val="00B6739B"/>
    <w:rsid w:val="00B714A8"/>
    <w:rsid w:val="00B72416"/>
    <w:rsid w:val="00B72431"/>
    <w:rsid w:val="00B72479"/>
    <w:rsid w:val="00B725B7"/>
    <w:rsid w:val="00B72C43"/>
    <w:rsid w:val="00B73329"/>
    <w:rsid w:val="00B7343B"/>
    <w:rsid w:val="00B73F00"/>
    <w:rsid w:val="00B74F88"/>
    <w:rsid w:val="00B752A1"/>
    <w:rsid w:val="00B7576A"/>
    <w:rsid w:val="00B76B2A"/>
    <w:rsid w:val="00B76C7D"/>
    <w:rsid w:val="00B8160C"/>
    <w:rsid w:val="00B835E5"/>
    <w:rsid w:val="00B840F3"/>
    <w:rsid w:val="00B91461"/>
    <w:rsid w:val="00B91B29"/>
    <w:rsid w:val="00B91E5D"/>
    <w:rsid w:val="00B923B0"/>
    <w:rsid w:val="00B933F7"/>
    <w:rsid w:val="00B9359D"/>
    <w:rsid w:val="00B94F0B"/>
    <w:rsid w:val="00B95A7B"/>
    <w:rsid w:val="00B96FB4"/>
    <w:rsid w:val="00B9759E"/>
    <w:rsid w:val="00BA2191"/>
    <w:rsid w:val="00BA2D46"/>
    <w:rsid w:val="00BA4BC1"/>
    <w:rsid w:val="00BA5730"/>
    <w:rsid w:val="00BA6C59"/>
    <w:rsid w:val="00BA7041"/>
    <w:rsid w:val="00BA7400"/>
    <w:rsid w:val="00BB16C2"/>
    <w:rsid w:val="00BB289D"/>
    <w:rsid w:val="00BB2FC7"/>
    <w:rsid w:val="00BB3412"/>
    <w:rsid w:val="00BB682D"/>
    <w:rsid w:val="00BC1475"/>
    <w:rsid w:val="00BC1550"/>
    <w:rsid w:val="00BC16B0"/>
    <w:rsid w:val="00BC450B"/>
    <w:rsid w:val="00BC4604"/>
    <w:rsid w:val="00BC4DAC"/>
    <w:rsid w:val="00BC76D6"/>
    <w:rsid w:val="00BC7EB7"/>
    <w:rsid w:val="00BD05DD"/>
    <w:rsid w:val="00BD2164"/>
    <w:rsid w:val="00BD3539"/>
    <w:rsid w:val="00BD592E"/>
    <w:rsid w:val="00BD6637"/>
    <w:rsid w:val="00BD6974"/>
    <w:rsid w:val="00BE0C06"/>
    <w:rsid w:val="00BE215B"/>
    <w:rsid w:val="00BE29C4"/>
    <w:rsid w:val="00BE3476"/>
    <w:rsid w:val="00BE3AC6"/>
    <w:rsid w:val="00BE3B72"/>
    <w:rsid w:val="00BE3BC6"/>
    <w:rsid w:val="00BE42EE"/>
    <w:rsid w:val="00BE4F89"/>
    <w:rsid w:val="00BE4FE0"/>
    <w:rsid w:val="00BE606D"/>
    <w:rsid w:val="00BE6FB8"/>
    <w:rsid w:val="00BE7514"/>
    <w:rsid w:val="00BE753B"/>
    <w:rsid w:val="00BF0003"/>
    <w:rsid w:val="00BF0BE0"/>
    <w:rsid w:val="00BF0CD9"/>
    <w:rsid w:val="00BF2D10"/>
    <w:rsid w:val="00BF4BEA"/>
    <w:rsid w:val="00BF6F39"/>
    <w:rsid w:val="00C0001C"/>
    <w:rsid w:val="00C00A9C"/>
    <w:rsid w:val="00C01076"/>
    <w:rsid w:val="00C0237D"/>
    <w:rsid w:val="00C02584"/>
    <w:rsid w:val="00C05F6A"/>
    <w:rsid w:val="00C06B2E"/>
    <w:rsid w:val="00C1028F"/>
    <w:rsid w:val="00C11BA7"/>
    <w:rsid w:val="00C11D96"/>
    <w:rsid w:val="00C12938"/>
    <w:rsid w:val="00C1382C"/>
    <w:rsid w:val="00C14A94"/>
    <w:rsid w:val="00C16818"/>
    <w:rsid w:val="00C2090C"/>
    <w:rsid w:val="00C2239E"/>
    <w:rsid w:val="00C23214"/>
    <w:rsid w:val="00C24909"/>
    <w:rsid w:val="00C24B04"/>
    <w:rsid w:val="00C26412"/>
    <w:rsid w:val="00C273BB"/>
    <w:rsid w:val="00C30447"/>
    <w:rsid w:val="00C31431"/>
    <w:rsid w:val="00C3260E"/>
    <w:rsid w:val="00C32F82"/>
    <w:rsid w:val="00C375F4"/>
    <w:rsid w:val="00C37682"/>
    <w:rsid w:val="00C37A43"/>
    <w:rsid w:val="00C37E55"/>
    <w:rsid w:val="00C401F4"/>
    <w:rsid w:val="00C40221"/>
    <w:rsid w:val="00C41262"/>
    <w:rsid w:val="00C415C2"/>
    <w:rsid w:val="00C4199A"/>
    <w:rsid w:val="00C42A4C"/>
    <w:rsid w:val="00C42AF4"/>
    <w:rsid w:val="00C4315C"/>
    <w:rsid w:val="00C44F6A"/>
    <w:rsid w:val="00C45409"/>
    <w:rsid w:val="00C465BB"/>
    <w:rsid w:val="00C50D0C"/>
    <w:rsid w:val="00C51773"/>
    <w:rsid w:val="00C5199D"/>
    <w:rsid w:val="00C51C50"/>
    <w:rsid w:val="00C51D4D"/>
    <w:rsid w:val="00C530DD"/>
    <w:rsid w:val="00C531E6"/>
    <w:rsid w:val="00C53860"/>
    <w:rsid w:val="00C53B6D"/>
    <w:rsid w:val="00C56000"/>
    <w:rsid w:val="00C56C69"/>
    <w:rsid w:val="00C576A2"/>
    <w:rsid w:val="00C57B0F"/>
    <w:rsid w:val="00C6082C"/>
    <w:rsid w:val="00C61604"/>
    <w:rsid w:val="00C61A68"/>
    <w:rsid w:val="00C61D3D"/>
    <w:rsid w:val="00C62EF0"/>
    <w:rsid w:val="00C63951"/>
    <w:rsid w:val="00C65CE4"/>
    <w:rsid w:val="00C6665E"/>
    <w:rsid w:val="00C70874"/>
    <w:rsid w:val="00C714A6"/>
    <w:rsid w:val="00C72C69"/>
    <w:rsid w:val="00C739AE"/>
    <w:rsid w:val="00C74560"/>
    <w:rsid w:val="00C761DF"/>
    <w:rsid w:val="00C770DB"/>
    <w:rsid w:val="00C80262"/>
    <w:rsid w:val="00C83E5F"/>
    <w:rsid w:val="00C864D5"/>
    <w:rsid w:val="00C86A8E"/>
    <w:rsid w:val="00C870E5"/>
    <w:rsid w:val="00C9109F"/>
    <w:rsid w:val="00C92222"/>
    <w:rsid w:val="00C9327C"/>
    <w:rsid w:val="00C94347"/>
    <w:rsid w:val="00C94B04"/>
    <w:rsid w:val="00C95E11"/>
    <w:rsid w:val="00CA130F"/>
    <w:rsid w:val="00CA4ADE"/>
    <w:rsid w:val="00CA4B68"/>
    <w:rsid w:val="00CA584D"/>
    <w:rsid w:val="00CB0C16"/>
    <w:rsid w:val="00CB15AF"/>
    <w:rsid w:val="00CB23E4"/>
    <w:rsid w:val="00CB2824"/>
    <w:rsid w:val="00CB4AAF"/>
    <w:rsid w:val="00CB762E"/>
    <w:rsid w:val="00CB76AC"/>
    <w:rsid w:val="00CB7AE0"/>
    <w:rsid w:val="00CB7E9D"/>
    <w:rsid w:val="00CC43AF"/>
    <w:rsid w:val="00CC4C8B"/>
    <w:rsid w:val="00CC4EDE"/>
    <w:rsid w:val="00CC6782"/>
    <w:rsid w:val="00CC6DA5"/>
    <w:rsid w:val="00CC6E5B"/>
    <w:rsid w:val="00CC783C"/>
    <w:rsid w:val="00CC794A"/>
    <w:rsid w:val="00CD0558"/>
    <w:rsid w:val="00CD0D1E"/>
    <w:rsid w:val="00CD1A5B"/>
    <w:rsid w:val="00CD2245"/>
    <w:rsid w:val="00CD2290"/>
    <w:rsid w:val="00CD27FD"/>
    <w:rsid w:val="00CD3357"/>
    <w:rsid w:val="00CD45BD"/>
    <w:rsid w:val="00CD5F7A"/>
    <w:rsid w:val="00CD651D"/>
    <w:rsid w:val="00CD747E"/>
    <w:rsid w:val="00CD759C"/>
    <w:rsid w:val="00CD79D5"/>
    <w:rsid w:val="00CE0413"/>
    <w:rsid w:val="00CE0905"/>
    <w:rsid w:val="00CE1BEE"/>
    <w:rsid w:val="00CE2833"/>
    <w:rsid w:val="00CE2839"/>
    <w:rsid w:val="00CE4932"/>
    <w:rsid w:val="00CE4BD5"/>
    <w:rsid w:val="00CE4F2D"/>
    <w:rsid w:val="00CE5B80"/>
    <w:rsid w:val="00CE5FA7"/>
    <w:rsid w:val="00CE678A"/>
    <w:rsid w:val="00CF0469"/>
    <w:rsid w:val="00CF24DE"/>
    <w:rsid w:val="00CF3DD8"/>
    <w:rsid w:val="00CF4980"/>
    <w:rsid w:val="00CF7B47"/>
    <w:rsid w:val="00D00471"/>
    <w:rsid w:val="00D0146B"/>
    <w:rsid w:val="00D03C05"/>
    <w:rsid w:val="00D04278"/>
    <w:rsid w:val="00D0498C"/>
    <w:rsid w:val="00D04EF5"/>
    <w:rsid w:val="00D05538"/>
    <w:rsid w:val="00D0671D"/>
    <w:rsid w:val="00D070EA"/>
    <w:rsid w:val="00D10157"/>
    <w:rsid w:val="00D10EA6"/>
    <w:rsid w:val="00D10F4C"/>
    <w:rsid w:val="00D115D4"/>
    <w:rsid w:val="00D13398"/>
    <w:rsid w:val="00D1450F"/>
    <w:rsid w:val="00D16E92"/>
    <w:rsid w:val="00D208AD"/>
    <w:rsid w:val="00D21F93"/>
    <w:rsid w:val="00D225C8"/>
    <w:rsid w:val="00D238D5"/>
    <w:rsid w:val="00D2395F"/>
    <w:rsid w:val="00D23D0A"/>
    <w:rsid w:val="00D249E6"/>
    <w:rsid w:val="00D25C76"/>
    <w:rsid w:val="00D31025"/>
    <w:rsid w:val="00D318CE"/>
    <w:rsid w:val="00D3419B"/>
    <w:rsid w:val="00D3471B"/>
    <w:rsid w:val="00D34780"/>
    <w:rsid w:val="00D370ED"/>
    <w:rsid w:val="00D40170"/>
    <w:rsid w:val="00D4022A"/>
    <w:rsid w:val="00D40CE8"/>
    <w:rsid w:val="00D40EBD"/>
    <w:rsid w:val="00D41620"/>
    <w:rsid w:val="00D41E09"/>
    <w:rsid w:val="00D41EFA"/>
    <w:rsid w:val="00D4310E"/>
    <w:rsid w:val="00D44DDA"/>
    <w:rsid w:val="00D4531D"/>
    <w:rsid w:val="00D46C53"/>
    <w:rsid w:val="00D472A9"/>
    <w:rsid w:val="00D4793D"/>
    <w:rsid w:val="00D47E6B"/>
    <w:rsid w:val="00D5041F"/>
    <w:rsid w:val="00D508F2"/>
    <w:rsid w:val="00D50FBF"/>
    <w:rsid w:val="00D51D87"/>
    <w:rsid w:val="00D53B0C"/>
    <w:rsid w:val="00D54BE9"/>
    <w:rsid w:val="00D54CE0"/>
    <w:rsid w:val="00D56CA8"/>
    <w:rsid w:val="00D606F4"/>
    <w:rsid w:val="00D61221"/>
    <w:rsid w:val="00D6236A"/>
    <w:rsid w:val="00D63132"/>
    <w:rsid w:val="00D6380B"/>
    <w:rsid w:val="00D63836"/>
    <w:rsid w:val="00D63C9E"/>
    <w:rsid w:val="00D64C11"/>
    <w:rsid w:val="00D6749B"/>
    <w:rsid w:val="00D7238C"/>
    <w:rsid w:val="00D741D9"/>
    <w:rsid w:val="00D745F5"/>
    <w:rsid w:val="00D7543F"/>
    <w:rsid w:val="00D75895"/>
    <w:rsid w:val="00D75CA6"/>
    <w:rsid w:val="00D8032C"/>
    <w:rsid w:val="00D807E4"/>
    <w:rsid w:val="00D80FEF"/>
    <w:rsid w:val="00D81188"/>
    <w:rsid w:val="00D81E7C"/>
    <w:rsid w:val="00D84090"/>
    <w:rsid w:val="00D84DEE"/>
    <w:rsid w:val="00D856F2"/>
    <w:rsid w:val="00D857DA"/>
    <w:rsid w:val="00D85FDA"/>
    <w:rsid w:val="00D87C25"/>
    <w:rsid w:val="00D91211"/>
    <w:rsid w:val="00D928B9"/>
    <w:rsid w:val="00D9398E"/>
    <w:rsid w:val="00D978BA"/>
    <w:rsid w:val="00D97F88"/>
    <w:rsid w:val="00D97FFA"/>
    <w:rsid w:val="00DA01FB"/>
    <w:rsid w:val="00DA1CE2"/>
    <w:rsid w:val="00DA362D"/>
    <w:rsid w:val="00DA3843"/>
    <w:rsid w:val="00DA3B42"/>
    <w:rsid w:val="00DA3DE0"/>
    <w:rsid w:val="00DA46B8"/>
    <w:rsid w:val="00DA634F"/>
    <w:rsid w:val="00DA7179"/>
    <w:rsid w:val="00DB173B"/>
    <w:rsid w:val="00DB39EE"/>
    <w:rsid w:val="00DB513C"/>
    <w:rsid w:val="00DB68B6"/>
    <w:rsid w:val="00DB7A99"/>
    <w:rsid w:val="00DB7C66"/>
    <w:rsid w:val="00DC07BB"/>
    <w:rsid w:val="00DC12B3"/>
    <w:rsid w:val="00DC1446"/>
    <w:rsid w:val="00DC35CC"/>
    <w:rsid w:val="00DC436F"/>
    <w:rsid w:val="00DC4C67"/>
    <w:rsid w:val="00DC6DD8"/>
    <w:rsid w:val="00DC712D"/>
    <w:rsid w:val="00DC7E5D"/>
    <w:rsid w:val="00DD065D"/>
    <w:rsid w:val="00DD0D70"/>
    <w:rsid w:val="00DD0D9E"/>
    <w:rsid w:val="00DD0F04"/>
    <w:rsid w:val="00DD1818"/>
    <w:rsid w:val="00DD1ECF"/>
    <w:rsid w:val="00DD47B0"/>
    <w:rsid w:val="00DD59A6"/>
    <w:rsid w:val="00DD6F52"/>
    <w:rsid w:val="00DE079B"/>
    <w:rsid w:val="00DE0DDB"/>
    <w:rsid w:val="00DE0E04"/>
    <w:rsid w:val="00DE12DA"/>
    <w:rsid w:val="00DE39C2"/>
    <w:rsid w:val="00DE3FBF"/>
    <w:rsid w:val="00DE4AB9"/>
    <w:rsid w:val="00DE4AE5"/>
    <w:rsid w:val="00DE61F5"/>
    <w:rsid w:val="00DE67FC"/>
    <w:rsid w:val="00DE70F0"/>
    <w:rsid w:val="00DE779F"/>
    <w:rsid w:val="00DF5F54"/>
    <w:rsid w:val="00DF6A2C"/>
    <w:rsid w:val="00DF760B"/>
    <w:rsid w:val="00DF7CD7"/>
    <w:rsid w:val="00E000AA"/>
    <w:rsid w:val="00E009DB"/>
    <w:rsid w:val="00E00C12"/>
    <w:rsid w:val="00E03721"/>
    <w:rsid w:val="00E04435"/>
    <w:rsid w:val="00E0485A"/>
    <w:rsid w:val="00E04FB7"/>
    <w:rsid w:val="00E06B5A"/>
    <w:rsid w:val="00E06E5C"/>
    <w:rsid w:val="00E107AF"/>
    <w:rsid w:val="00E119B8"/>
    <w:rsid w:val="00E11A7B"/>
    <w:rsid w:val="00E136AE"/>
    <w:rsid w:val="00E13915"/>
    <w:rsid w:val="00E14F0E"/>
    <w:rsid w:val="00E155E3"/>
    <w:rsid w:val="00E16BD7"/>
    <w:rsid w:val="00E20255"/>
    <w:rsid w:val="00E202C7"/>
    <w:rsid w:val="00E21D94"/>
    <w:rsid w:val="00E2296B"/>
    <w:rsid w:val="00E22C15"/>
    <w:rsid w:val="00E22CC3"/>
    <w:rsid w:val="00E243AD"/>
    <w:rsid w:val="00E24D1E"/>
    <w:rsid w:val="00E269C5"/>
    <w:rsid w:val="00E2797B"/>
    <w:rsid w:val="00E27B2C"/>
    <w:rsid w:val="00E27D1C"/>
    <w:rsid w:val="00E30CB1"/>
    <w:rsid w:val="00E33680"/>
    <w:rsid w:val="00E33B43"/>
    <w:rsid w:val="00E36452"/>
    <w:rsid w:val="00E40C3D"/>
    <w:rsid w:val="00E440B5"/>
    <w:rsid w:val="00E45607"/>
    <w:rsid w:val="00E46C57"/>
    <w:rsid w:val="00E479F9"/>
    <w:rsid w:val="00E50651"/>
    <w:rsid w:val="00E51D92"/>
    <w:rsid w:val="00E52210"/>
    <w:rsid w:val="00E52E9A"/>
    <w:rsid w:val="00E5367D"/>
    <w:rsid w:val="00E53B7A"/>
    <w:rsid w:val="00E53E8B"/>
    <w:rsid w:val="00E54000"/>
    <w:rsid w:val="00E5524E"/>
    <w:rsid w:val="00E558B5"/>
    <w:rsid w:val="00E6146B"/>
    <w:rsid w:val="00E61C5A"/>
    <w:rsid w:val="00E62389"/>
    <w:rsid w:val="00E62C79"/>
    <w:rsid w:val="00E63EBB"/>
    <w:rsid w:val="00E64435"/>
    <w:rsid w:val="00E702FB"/>
    <w:rsid w:val="00E72893"/>
    <w:rsid w:val="00E7355A"/>
    <w:rsid w:val="00E76119"/>
    <w:rsid w:val="00E81522"/>
    <w:rsid w:val="00E81795"/>
    <w:rsid w:val="00E82250"/>
    <w:rsid w:val="00E8295F"/>
    <w:rsid w:val="00E82965"/>
    <w:rsid w:val="00E82990"/>
    <w:rsid w:val="00E82ED0"/>
    <w:rsid w:val="00E8342F"/>
    <w:rsid w:val="00E84175"/>
    <w:rsid w:val="00E850F9"/>
    <w:rsid w:val="00E85606"/>
    <w:rsid w:val="00E8610F"/>
    <w:rsid w:val="00E876CB"/>
    <w:rsid w:val="00E90583"/>
    <w:rsid w:val="00E915B6"/>
    <w:rsid w:val="00E9205D"/>
    <w:rsid w:val="00E9248C"/>
    <w:rsid w:val="00E93C65"/>
    <w:rsid w:val="00E97087"/>
    <w:rsid w:val="00E9778A"/>
    <w:rsid w:val="00EA3400"/>
    <w:rsid w:val="00EA3D16"/>
    <w:rsid w:val="00EA4A09"/>
    <w:rsid w:val="00EA5801"/>
    <w:rsid w:val="00EA5D20"/>
    <w:rsid w:val="00EA7CEF"/>
    <w:rsid w:val="00EB00C6"/>
    <w:rsid w:val="00EB4C26"/>
    <w:rsid w:val="00EB4D8E"/>
    <w:rsid w:val="00EB64E5"/>
    <w:rsid w:val="00EB7134"/>
    <w:rsid w:val="00EC133C"/>
    <w:rsid w:val="00EC2E6D"/>
    <w:rsid w:val="00EC2FED"/>
    <w:rsid w:val="00EC3770"/>
    <w:rsid w:val="00EC3815"/>
    <w:rsid w:val="00EC5C79"/>
    <w:rsid w:val="00EC6AB4"/>
    <w:rsid w:val="00EC6BB0"/>
    <w:rsid w:val="00EC6C92"/>
    <w:rsid w:val="00ED29B6"/>
    <w:rsid w:val="00ED29C1"/>
    <w:rsid w:val="00ED3C54"/>
    <w:rsid w:val="00ED4227"/>
    <w:rsid w:val="00ED4576"/>
    <w:rsid w:val="00ED4E2E"/>
    <w:rsid w:val="00ED50A7"/>
    <w:rsid w:val="00ED59FA"/>
    <w:rsid w:val="00ED604E"/>
    <w:rsid w:val="00ED61AC"/>
    <w:rsid w:val="00ED7597"/>
    <w:rsid w:val="00ED76A5"/>
    <w:rsid w:val="00ED7BF8"/>
    <w:rsid w:val="00ED7CA5"/>
    <w:rsid w:val="00EE006C"/>
    <w:rsid w:val="00EE0DEA"/>
    <w:rsid w:val="00EE0ED3"/>
    <w:rsid w:val="00EE0F04"/>
    <w:rsid w:val="00EE1835"/>
    <w:rsid w:val="00EE240A"/>
    <w:rsid w:val="00EE2984"/>
    <w:rsid w:val="00EE4904"/>
    <w:rsid w:val="00EE4EDE"/>
    <w:rsid w:val="00EE518C"/>
    <w:rsid w:val="00EE5290"/>
    <w:rsid w:val="00EE529E"/>
    <w:rsid w:val="00EE5557"/>
    <w:rsid w:val="00EF0C92"/>
    <w:rsid w:val="00EF1226"/>
    <w:rsid w:val="00EF2906"/>
    <w:rsid w:val="00EF2C52"/>
    <w:rsid w:val="00EF318D"/>
    <w:rsid w:val="00EF40BC"/>
    <w:rsid w:val="00EF522A"/>
    <w:rsid w:val="00EF5CDC"/>
    <w:rsid w:val="00EF6383"/>
    <w:rsid w:val="00EF7225"/>
    <w:rsid w:val="00EF77F3"/>
    <w:rsid w:val="00F015DB"/>
    <w:rsid w:val="00F016AD"/>
    <w:rsid w:val="00F01F5A"/>
    <w:rsid w:val="00F02135"/>
    <w:rsid w:val="00F02954"/>
    <w:rsid w:val="00F0457F"/>
    <w:rsid w:val="00F0613E"/>
    <w:rsid w:val="00F0658B"/>
    <w:rsid w:val="00F10467"/>
    <w:rsid w:val="00F10865"/>
    <w:rsid w:val="00F12BF1"/>
    <w:rsid w:val="00F12C8C"/>
    <w:rsid w:val="00F13B65"/>
    <w:rsid w:val="00F15752"/>
    <w:rsid w:val="00F17E6D"/>
    <w:rsid w:val="00F20F36"/>
    <w:rsid w:val="00F21400"/>
    <w:rsid w:val="00F214E6"/>
    <w:rsid w:val="00F25AF8"/>
    <w:rsid w:val="00F26DD2"/>
    <w:rsid w:val="00F27567"/>
    <w:rsid w:val="00F3240F"/>
    <w:rsid w:val="00F35753"/>
    <w:rsid w:val="00F36513"/>
    <w:rsid w:val="00F3656C"/>
    <w:rsid w:val="00F366A1"/>
    <w:rsid w:val="00F41C11"/>
    <w:rsid w:val="00F431E3"/>
    <w:rsid w:val="00F44223"/>
    <w:rsid w:val="00F44340"/>
    <w:rsid w:val="00F44AC2"/>
    <w:rsid w:val="00F453B3"/>
    <w:rsid w:val="00F4653F"/>
    <w:rsid w:val="00F467DA"/>
    <w:rsid w:val="00F47057"/>
    <w:rsid w:val="00F47236"/>
    <w:rsid w:val="00F50833"/>
    <w:rsid w:val="00F53266"/>
    <w:rsid w:val="00F534B1"/>
    <w:rsid w:val="00F541C9"/>
    <w:rsid w:val="00F54DC6"/>
    <w:rsid w:val="00F55942"/>
    <w:rsid w:val="00F574B9"/>
    <w:rsid w:val="00F60DDA"/>
    <w:rsid w:val="00F611C1"/>
    <w:rsid w:val="00F619C7"/>
    <w:rsid w:val="00F61B42"/>
    <w:rsid w:val="00F61BBD"/>
    <w:rsid w:val="00F61BEB"/>
    <w:rsid w:val="00F61DF8"/>
    <w:rsid w:val="00F635A7"/>
    <w:rsid w:val="00F64537"/>
    <w:rsid w:val="00F64C4C"/>
    <w:rsid w:val="00F66332"/>
    <w:rsid w:val="00F674B1"/>
    <w:rsid w:val="00F67817"/>
    <w:rsid w:val="00F7202C"/>
    <w:rsid w:val="00F73402"/>
    <w:rsid w:val="00F73605"/>
    <w:rsid w:val="00F73B50"/>
    <w:rsid w:val="00F749D0"/>
    <w:rsid w:val="00F74B8D"/>
    <w:rsid w:val="00F767F6"/>
    <w:rsid w:val="00F804EF"/>
    <w:rsid w:val="00F828A6"/>
    <w:rsid w:val="00F84008"/>
    <w:rsid w:val="00F8502F"/>
    <w:rsid w:val="00F85C52"/>
    <w:rsid w:val="00F90F07"/>
    <w:rsid w:val="00F91274"/>
    <w:rsid w:val="00F9138B"/>
    <w:rsid w:val="00F919A0"/>
    <w:rsid w:val="00F9234F"/>
    <w:rsid w:val="00F92A96"/>
    <w:rsid w:val="00F92CDB"/>
    <w:rsid w:val="00F937CF"/>
    <w:rsid w:val="00F95359"/>
    <w:rsid w:val="00F960C6"/>
    <w:rsid w:val="00F97782"/>
    <w:rsid w:val="00FA00BE"/>
    <w:rsid w:val="00FA23E6"/>
    <w:rsid w:val="00FA42AA"/>
    <w:rsid w:val="00FA4906"/>
    <w:rsid w:val="00FA4F98"/>
    <w:rsid w:val="00FA7300"/>
    <w:rsid w:val="00FA7D62"/>
    <w:rsid w:val="00FB0E64"/>
    <w:rsid w:val="00FB1AD2"/>
    <w:rsid w:val="00FB3817"/>
    <w:rsid w:val="00FB3996"/>
    <w:rsid w:val="00FB4649"/>
    <w:rsid w:val="00FB4782"/>
    <w:rsid w:val="00FB58AB"/>
    <w:rsid w:val="00FB5A90"/>
    <w:rsid w:val="00FC0479"/>
    <w:rsid w:val="00FC0618"/>
    <w:rsid w:val="00FC1722"/>
    <w:rsid w:val="00FC35C6"/>
    <w:rsid w:val="00FC3DF8"/>
    <w:rsid w:val="00FC4355"/>
    <w:rsid w:val="00FC5D62"/>
    <w:rsid w:val="00FC628B"/>
    <w:rsid w:val="00FC75F6"/>
    <w:rsid w:val="00FD2208"/>
    <w:rsid w:val="00FD3CE2"/>
    <w:rsid w:val="00FD3CFD"/>
    <w:rsid w:val="00FD439A"/>
    <w:rsid w:val="00FD4585"/>
    <w:rsid w:val="00FD5AC1"/>
    <w:rsid w:val="00FD5F2F"/>
    <w:rsid w:val="00FD7A12"/>
    <w:rsid w:val="00FE03B5"/>
    <w:rsid w:val="00FE0EC1"/>
    <w:rsid w:val="00FE25A3"/>
    <w:rsid w:val="00FE2669"/>
    <w:rsid w:val="00FE2C76"/>
    <w:rsid w:val="00FE470B"/>
    <w:rsid w:val="00FE4B8D"/>
    <w:rsid w:val="00FE4BC1"/>
    <w:rsid w:val="00FE5B2F"/>
    <w:rsid w:val="00FF05F7"/>
    <w:rsid w:val="00FF38B4"/>
    <w:rsid w:val="00FF3CD7"/>
    <w:rsid w:val="00FF3EAE"/>
    <w:rsid w:val="01C84739"/>
    <w:rsid w:val="02BCDD32"/>
    <w:rsid w:val="05BB19F5"/>
    <w:rsid w:val="08404949"/>
    <w:rsid w:val="08D93FB7"/>
    <w:rsid w:val="08ECD7CD"/>
    <w:rsid w:val="08EFDE9B"/>
    <w:rsid w:val="08F2BAB7"/>
    <w:rsid w:val="08F6468C"/>
    <w:rsid w:val="093EAAEA"/>
    <w:rsid w:val="0ABA6527"/>
    <w:rsid w:val="0AE054D2"/>
    <w:rsid w:val="0CE8F22C"/>
    <w:rsid w:val="0DC62BDA"/>
    <w:rsid w:val="0EC16C14"/>
    <w:rsid w:val="0F3D1AEC"/>
    <w:rsid w:val="0FAF772D"/>
    <w:rsid w:val="1034A94B"/>
    <w:rsid w:val="1035BEA9"/>
    <w:rsid w:val="1186F031"/>
    <w:rsid w:val="13F78017"/>
    <w:rsid w:val="1469BFF3"/>
    <w:rsid w:val="17A160B5"/>
    <w:rsid w:val="1801AD9E"/>
    <w:rsid w:val="187A48F6"/>
    <w:rsid w:val="18AE4C64"/>
    <w:rsid w:val="1977BB48"/>
    <w:rsid w:val="1B14AA1A"/>
    <w:rsid w:val="1B39ED9E"/>
    <w:rsid w:val="1E556657"/>
    <w:rsid w:val="1E59A8DA"/>
    <w:rsid w:val="1F583912"/>
    <w:rsid w:val="1FF40815"/>
    <w:rsid w:val="201007F7"/>
    <w:rsid w:val="215EAEF0"/>
    <w:rsid w:val="2179A4DE"/>
    <w:rsid w:val="218D0719"/>
    <w:rsid w:val="24CF4C4A"/>
    <w:rsid w:val="2529B793"/>
    <w:rsid w:val="25A6A8FE"/>
    <w:rsid w:val="260F8AB1"/>
    <w:rsid w:val="27C3DFC5"/>
    <w:rsid w:val="289F1E05"/>
    <w:rsid w:val="291890A2"/>
    <w:rsid w:val="292CD585"/>
    <w:rsid w:val="299DC1E0"/>
    <w:rsid w:val="2AF712C7"/>
    <w:rsid w:val="2B126383"/>
    <w:rsid w:val="2BC9BFD7"/>
    <w:rsid w:val="2D827401"/>
    <w:rsid w:val="2F6055F7"/>
    <w:rsid w:val="300B6710"/>
    <w:rsid w:val="3241B82F"/>
    <w:rsid w:val="32813623"/>
    <w:rsid w:val="32F54367"/>
    <w:rsid w:val="330224AC"/>
    <w:rsid w:val="33B9A89C"/>
    <w:rsid w:val="34E22BF4"/>
    <w:rsid w:val="3523272B"/>
    <w:rsid w:val="3543FC34"/>
    <w:rsid w:val="372B52B5"/>
    <w:rsid w:val="388154C1"/>
    <w:rsid w:val="3B12EE6B"/>
    <w:rsid w:val="3B4B6986"/>
    <w:rsid w:val="3B506833"/>
    <w:rsid w:val="3BF07041"/>
    <w:rsid w:val="3BF674C4"/>
    <w:rsid w:val="3C6166D6"/>
    <w:rsid w:val="3D6F8A95"/>
    <w:rsid w:val="3E6935DD"/>
    <w:rsid w:val="3F23EAB3"/>
    <w:rsid w:val="3F753418"/>
    <w:rsid w:val="40A76056"/>
    <w:rsid w:val="40B502D1"/>
    <w:rsid w:val="40D7E77F"/>
    <w:rsid w:val="44759EB0"/>
    <w:rsid w:val="477E24E8"/>
    <w:rsid w:val="4977E9C6"/>
    <w:rsid w:val="49DFD231"/>
    <w:rsid w:val="49F0CA1D"/>
    <w:rsid w:val="4A0DEB08"/>
    <w:rsid w:val="4A622490"/>
    <w:rsid w:val="4AFD1C88"/>
    <w:rsid w:val="4BF6015D"/>
    <w:rsid w:val="4C5F9115"/>
    <w:rsid w:val="4C693BEE"/>
    <w:rsid w:val="4CA53CA7"/>
    <w:rsid w:val="4DDE8970"/>
    <w:rsid w:val="4DDEB620"/>
    <w:rsid w:val="4E220982"/>
    <w:rsid w:val="4E440CFA"/>
    <w:rsid w:val="4F25A8A4"/>
    <w:rsid w:val="4F337D65"/>
    <w:rsid w:val="506F98A1"/>
    <w:rsid w:val="51969EC1"/>
    <w:rsid w:val="51AE0A3E"/>
    <w:rsid w:val="53C17A8A"/>
    <w:rsid w:val="540E398A"/>
    <w:rsid w:val="557F856D"/>
    <w:rsid w:val="55E7966D"/>
    <w:rsid w:val="567D552B"/>
    <w:rsid w:val="56C256E9"/>
    <w:rsid w:val="57653A53"/>
    <w:rsid w:val="589A0D41"/>
    <w:rsid w:val="5969979D"/>
    <w:rsid w:val="5A1B85D3"/>
    <w:rsid w:val="5AC8AE21"/>
    <w:rsid w:val="5BE2BDE5"/>
    <w:rsid w:val="6009374E"/>
    <w:rsid w:val="60D30085"/>
    <w:rsid w:val="61358639"/>
    <w:rsid w:val="616C4998"/>
    <w:rsid w:val="61EC4F7B"/>
    <w:rsid w:val="62192083"/>
    <w:rsid w:val="62D7F94E"/>
    <w:rsid w:val="6374317B"/>
    <w:rsid w:val="63D92D34"/>
    <w:rsid w:val="6519C400"/>
    <w:rsid w:val="666EDE0B"/>
    <w:rsid w:val="6DA8A8A2"/>
    <w:rsid w:val="6E5EA5E5"/>
    <w:rsid w:val="6E75A698"/>
    <w:rsid w:val="70172613"/>
    <w:rsid w:val="7142D94C"/>
    <w:rsid w:val="7159F78F"/>
    <w:rsid w:val="7174FEEE"/>
    <w:rsid w:val="717FF6E6"/>
    <w:rsid w:val="719646A7"/>
    <w:rsid w:val="71AE6B91"/>
    <w:rsid w:val="724D2299"/>
    <w:rsid w:val="751B5E41"/>
    <w:rsid w:val="759D08A4"/>
    <w:rsid w:val="75A08F1C"/>
    <w:rsid w:val="764D0398"/>
    <w:rsid w:val="76FE13E7"/>
    <w:rsid w:val="792CE883"/>
    <w:rsid w:val="796C9158"/>
    <w:rsid w:val="79BA5612"/>
    <w:rsid w:val="79E70BA7"/>
    <w:rsid w:val="7A7079C7"/>
    <w:rsid w:val="7B000DEA"/>
    <w:rsid w:val="7BCAE009"/>
    <w:rsid w:val="7C8AA00C"/>
    <w:rsid w:val="7DA81A89"/>
    <w:rsid w:val="7F43EAEA"/>
    <w:rsid w:val="7FB590C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A8CD10D"/>
  <w15:chartTrackingRefBased/>
  <w15:docId w15:val="{53FF1440-61BB-40F7-A3F7-53CBBA4C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04AC"/>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38"/>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styleId="Nevyeenzmnka">
    <w:name w:val="Unresolved Mention"/>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rPr>
  </w:style>
  <w:style w:type="character" w:customStyle="1" w:styleId="s31">
    <w:name w:val="s31"/>
    <w:rsid w:val="00561F86"/>
  </w:style>
  <w:style w:type="character" w:customStyle="1" w:styleId="Zkladntextodsazen2Char">
    <w:name w:val="Základní text odsazený 2 Char"/>
    <w:basedOn w:val="Standardnpsmoodstavce"/>
    <w:link w:val="Zkladntextodsazen2"/>
    <w:rsid w:val="00777305"/>
    <w:rPr>
      <w:sz w:val="24"/>
      <w:szCs w:val="24"/>
    </w:rPr>
  </w:style>
  <w:style w:type="paragraph" w:customStyle="1" w:styleId="paragraph">
    <w:name w:val="paragraph"/>
    <w:basedOn w:val="Normln"/>
    <w:rsid w:val="0047395B"/>
    <w:pPr>
      <w:spacing w:before="100" w:beforeAutospacing="1" w:after="100" w:afterAutospacing="1"/>
    </w:pPr>
  </w:style>
  <w:style w:type="character" w:customStyle="1" w:styleId="normaltextrun">
    <w:name w:val="normaltextrun"/>
    <w:basedOn w:val="Standardnpsmoodstavce"/>
    <w:rsid w:val="0047395B"/>
  </w:style>
  <w:style w:type="character" w:customStyle="1" w:styleId="eop">
    <w:name w:val="eop"/>
    <w:basedOn w:val="Standardnpsmoodstavce"/>
    <w:rsid w:val="0047395B"/>
  </w:style>
  <w:style w:type="character" w:customStyle="1" w:styleId="tabchar">
    <w:name w:val="tabchar"/>
    <w:basedOn w:val="Standardnpsmoodstavce"/>
    <w:rsid w:val="00340916"/>
  </w:style>
  <w:style w:type="paragraph" w:styleId="Textpoznpodarou">
    <w:name w:val="footnote text"/>
    <w:basedOn w:val="Normln"/>
    <w:link w:val="TextpoznpodarouChar"/>
    <w:uiPriority w:val="99"/>
    <w:semiHidden/>
    <w:unhideWhenUsed/>
    <w:rsid w:val="00C6082C"/>
    <w:rPr>
      <w:sz w:val="20"/>
      <w:szCs w:val="20"/>
    </w:rPr>
  </w:style>
  <w:style w:type="character" w:customStyle="1" w:styleId="TextpoznpodarouChar">
    <w:name w:val="Text pozn. pod čarou Char"/>
    <w:basedOn w:val="Standardnpsmoodstavce"/>
    <w:link w:val="Textpoznpodarou"/>
    <w:uiPriority w:val="99"/>
    <w:semiHidden/>
    <w:rsid w:val="00C6082C"/>
  </w:style>
  <w:style w:type="character" w:styleId="Znakapoznpodarou">
    <w:name w:val="footnote reference"/>
    <w:basedOn w:val="Standardnpsmoodstavce"/>
    <w:uiPriority w:val="99"/>
    <w:semiHidden/>
    <w:unhideWhenUsed/>
    <w:rsid w:val="00C6082C"/>
    <w:rPr>
      <w:vertAlign w:val="superscript"/>
    </w:rPr>
  </w:style>
  <w:style w:type="character" w:customStyle="1" w:styleId="ZhlavChar">
    <w:name w:val="Záhlaví Char"/>
    <w:basedOn w:val="Standardnpsmoodstavce"/>
    <w:link w:val="Zhlav"/>
    <w:uiPriority w:val="99"/>
    <w:rsid w:val="00DB513C"/>
    <w:rPr>
      <w:sz w:val="24"/>
      <w:szCs w:val="24"/>
    </w:rPr>
  </w:style>
  <w:style w:type="paragraph" w:styleId="Textvysvtlivek">
    <w:name w:val="endnote text"/>
    <w:basedOn w:val="Normln"/>
    <w:link w:val="TextvysvtlivekChar"/>
    <w:uiPriority w:val="99"/>
    <w:semiHidden/>
    <w:unhideWhenUsed/>
    <w:rsid w:val="000C3B2A"/>
    <w:rPr>
      <w:sz w:val="20"/>
      <w:szCs w:val="20"/>
    </w:rPr>
  </w:style>
  <w:style w:type="character" w:customStyle="1" w:styleId="TextvysvtlivekChar">
    <w:name w:val="Text vysvětlivek Char"/>
    <w:basedOn w:val="Standardnpsmoodstavce"/>
    <w:link w:val="Textvysvtlivek"/>
    <w:uiPriority w:val="99"/>
    <w:semiHidden/>
    <w:rsid w:val="000C3B2A"/>
  </w:style>
  <w:style w:type="character" w:styleId="Odkaznavysvtlivky">
    <w:name w:val="endnote reference"/>
    <w:basedOn w:val="Standardnpsmoodstavce"/>
    <w:uiPriority w:val="99"/>
    <w:semiHidden/>
    <w:unhideWhenUsed/>
    <w:rsid w:val="000C3B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45532">
      <w:bodyDiv w:val="1"/>
      <w:marLeft w:val="0"/>
      <w:marRight w:val="0"/>
      <w:marTop w:val="0"/>
      <w:marBottom w:val="0"/>
      <w:divBdr>
        <w:top w:val="none" w:sz="0" w:space="0" w:color="auto"/>
        <w:left w:val="none" w:sz="0" w:space="0" w:color="auto"/>
        <w:bottom w:val="none" w:sz="0" w:space="0" w:color="auto"/>
        <w:right w:val="none" w:sz="0" w:space="0" w:color="auto"/>
      </w:divBdr>
    </w:div>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41618406">
      <w:bodyDiv w:val="1"/>
      <w:marLeft w:val="0"/>
      <w:marRight w:val="0"/>
      <w:marTop w:val="0"/>
      <w:marBottom w:val="0"/>
      <w:divBdr>
        <w:top w:val="none" w:sz="0" w:space="0" w:color="auto"/>
        <w:left w:val="none" w:sz="0" w:space="0" w:color="auto"/>
        <w:bottom w:val="none" w:sz="0" w:space="0" w:color="auto"/>
        <w:right w:val="none" w:sz="0" w:space="0" w:color="auto"/>
      </w:divBdr>
      <w:divsChild>
        <w:div w:id="303242040">
          <w:marLeft w:val="0"/>
          <w:marRight w:val="0"/>
          <w:marTop w:val="0"/>
          <w:marBottom w:val="0"/>
          <w:divBdr>
            <w:top w:val="none" w:sz="0" w:space="0" w:color="auto"/>
            <w:left w:val="none" w:sz="0" w:space="0" w:color="auto"/>
            <w:bottom w:val="none" w:sz="0" w:space="0" w:color="auto"/>
            <w:right w:val="none" w:sz="0" w:space="0" w:color="auto"/>
          </w:divBdr>
        </w:div>
        <w:div w:id="158615189">
          <w:marLeft w:val="0"/>
          <w:marRight w:val="0"/>
          <w:marTop w:val="0"/>
          <w:marBottom w:val="0"/>
          <w:divBdr>
            <w:top w:val="none" w:sz="0" w:space="0" w:color="auto"/>
            <w:left w:val="none" w:sz="0" w:space="0" w:color="auto"/>
            <w:bottom w:val="none" w:sz="0" w:space="0" w:color="auto"/>
            <w:right w:val="none" w:sz="0" w:space="0" w:color="auto"/>
          </w:divBdr>
        </w:div>
        <w:div w:id="1275940797">
          <w:marLeft w:val="0"/>
          <w:marRight w:val="0"/>
          <w:marTop w:val="0"/>
          <w:marBottom w:val="0"/>
          <w:divBdr>
            <w:top w:val="none" w:sz="0" w:space="0" w:color="auto"/>
            <w:left w:val="none" w:sz="0" w:space="0" w:color="auto"/>
            <w:bottom w:val="none" w:sz="0" w:space="0" w:color="auto"/>
            <w:right w:val="none" w:sz="0" w:space="0" w:color="auto"/>
          </w:divBdr>
        </w:div>
      </w:divsChild>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876505043">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3145654">
      <w:bodyDiv w:val="1"/>
      <w:marLeft w:val="0"/>
      <w:marRight w:val="0"/>
      <w:marTop w:val="0"/>
      <w:marBottom w:val="0"/>
      <w:divBdr>
        <w:top w:val="none" w:sz="0" w:space="0" w:color="auto"/>
        <w:left w:val="none" w:sz="0" w:space="0" w:color="auto"/>
        <w:bottom w:val="none" w:sz="0" w:space="0" w:color="auto"/>
        <w:right w:val="none" w:sz="0" w:space="0" w:color="auto"/>
      </w:divBdr>
    </w:div>
    <w:div w:id="984971139">
      <w:bodyDiv w:val="1"/>
      <w:marLeft w:val="0"/>
      <w:marRight w:val="0"/>
      <w:marTop w:val="0"/>
      <w:marBottom w:val="0"/>
      <w:divBdr>
        <w:top w:val="none" w:sz="0" w:space="0" w:color="auto"/>
        <w:left w:val="none" w:sz="0" w:space="0" w:color="auto"/>
        <w:bottom w:val="none" w:sz="0" w:space="0" w:color="auto"/>
        <w:right w:val="none" w:sz="0" w:space="0" w:color="auto"/>
      </w:divBdr>
    </w:div>
    <w:div w:id="1114440078">
      <w:bodyDiv w:val="1"/>
      <w:marLeft w:val="0"/>
      <w:marRight w:val="0"/>
      <w:marTop w:val="0"/>
      <w:marBottom w:val="0"/>
      <w:divBdr>
        <w:top w:val="none" w:sz="0" w:space="0" w:color="auto"/>
        <w:left w:val="none" w:sz="0" w:space="0" w:color="auto"/>
        <w:bottom w:val="none" w:sz="0" w:space="0" w:color="auto"/>
        <w:right w:val="none" w:sz="0" w:space="0" w:color="auto"/>
      </w:divBdr>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268002347">
      <w:bodyDiv w:val="1"/>
      <w:marLeft w:val="0"/>
      <w:marRight w:val="0"/>
      <w:marTop w:val="0"/>
      <w:marBottom w:val="0"/>
      <w:divBdr>
        <w:top w:val="none" w:sz="0" w:space="0" w:color="auto"/>
        <w:left w:val="none" w:sz="0" w:space="0" w:color="auto"/>
        <w:bottom w:val="none" w:sz="0" w:space="0" w:color="auto"/>
        <w:right w:val="none" w:sz="0" w:space="0" w:color="auto"/>
      </w:divBdr>
      <w:divsChild>
        <w:div w:id="1155220411">
          <w:marLeft w:val="0"/>
          <w:marRight w:val="0"/>
          <w:marTop w:val="0"/>
          <w:marBottom w:val="0"/>
          <w:divBdr>
            <w:top w:val="none" w:sz="0" w:space="0" w:color="auto"/>
            <w:left w:val="none" w:sz="0" w:space="0" w:color="auto"/>
            <w:bottom w:val="none" w:sz="0" w:space="0" w:color="auto"/>
            <w:right w:val="none" w:sz="0" w:space="0" w:color="auto"/>
          </w:divBdr>
        </w:div>
        <w:div w:id="1740709635">
          <w:marLeft w:val="0"/>
          <w:marRight w:val="0"/>
          <w:marTop w:val="0"/>
          <w:marBottom w:val="0"/>
          <w:divBdr>
            <w:top w:val="none" w:sz="0" w:space="0" w:color="auto"/>
            <w:left w:val="none" w:sz="0" w:space="0" w:color="auto"/>
            <w:bottom w:val="none" w:sz="0" w:space="0" w:color="auto"/>
            <w:right w:val="none" w:sz="0" w:space="0" w:color="auto"/>
          </w:divBdr>
        </w:div>
        <w:div w:id="1348798223">
          <w:marLeft w:val="0"/>
          <w:marRight w:val="0"/>
          <w:marTop w:val="0"/>
          <w:marBottom w:val="0"/>
          <w:divBdr>
            <w:top w:val="none" w:sz="0" w:space="0" w:color="auto"/>
            <w:left w:val="none" w:sz="0" w:space="0" w:color="auto"/>
            <w:bottom w:val="none" w:sz="0" w:space="0" w:color="auto"/>
            <w:right w:val="none" w:sz="0" w:space="0" w:color="auto"/>
          </w:divBdr>
        </w:div>
      </w:divsChild>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1273775">
      <w:bodyDiv w:val="1"/>
      <w:marLeft w:val="0"/>
      <w:marRight w:val="0"/>
      <w:marTop w:val="0"/>
      <w:marBottom w:val="0"/>
      <w:divBdr>
        <w:top w:val="none" w:sz="0" w:space="0" w:color="auto"/>
        <w:left w:val="none" w:sz="0" w:space="0" w:color="auto"/>
        <w:bottom w:val="none" w:sz="0" w:space="0" w:color="auto"/>
        <w:right w:val="none" w:sz="0" w:space="0" w:color="auto"/>
      </w:divBdr>
      <w:divsChild>
        <w:div w:id="218825131">
          <w:marLeft w:val="0"/>
          <w:marRight w:val="0"/>
          <w:marTop w:val="0"/>
          <w:marBottom w:val="0"/>
          <w:divBdr>
            <w:top w:val="none" w:sz="0" w:space="0" w:color="auto"/>
            <w:left w:val="none" w:sz="0" w:space="0" w:color="auto"/>
            <w:bottom w:val="none" w:sz="0" w:space="0" w:color="auto"/>
            <w:right w:val="none" w:sz="0" w:space="0" w:color="auto"/>
          </w:divBdr>
          <w:divsChild>
            <w:div w:id="490800177">
              <w:marLeft w:val="0"/>
              <w:marRight w:val="0"/>
              <w:marTop w:val="0"/>
              <w:marBottom w:val="0"/>
              <w:divBdr>
                <w:top w:val="none" w:sz="0" w:space="0" w:color="auto"/>
                <w:left w:val="none" w:sz="0" w:space="0" w:color="auto"/>
                <w:bottom w:val="none" w:sz="0" w:space="0" w:color="auto"/>
                <w:right w:val="none" w:sz="0" w:space="0" w:color="auto"/>
              </w:divBdr>
            </w:div>
            <w:div w:id="1009060170">
              <w:marLeft w:val="0"/>
              <w:marRight w:val="0"/>
              <w:marTop w:val="0"/>
              <w:marBottom w:val="0"/>
              <w:divBdr>
                <w:top w:val="none" w:sz="0" w:space="0" w:color="auto"/>
                <w:left w:val="none" w:sz="0" w:space="0" w:color="auto"/>
                <w:bottom w:val="none" w:sz="0" w:space="0" w:color="auto"/>
                <w:right w:val="none" w:sz="0" w:space="0" w:color="auto"/>
              </w:divBdr>
            </w:div>
            <w:div w:id="971402151">
              <w:marLeft w:val="0"/>
              <w:marRight w:val="0"/>
              <w:marTop w:val="0"/>
              <w:marBottom w:val="0"/>
              <w:divBdr>
                <w:top w:val="none" w:sz="0" w:space="0" w:color="auto"/>
                <w:left w:val="none" w:sz="0" w:space="0" w:color="auto"/>
                <w:bottom w:val="none" w:sz="0" w:space="0" w:color="auto"/>
                <w:right w:val="none" w:sz="0" w:space="0" w:color="auto"/>
              </w:divBdr>
            </w:div>
          </w:divsChild>
        </w:div>
        <w:div w:id="140579568">
          <w:marLeft w:val="0"/>
          <w:marRight w:val="0"/>
          <w:marTop w:val="0"/>
          <w:marBottom w:val="0"/>
          <w:divBdr>
            <w:top w:val="none" w:sz="0" w:space="0" w:color="auto"/>
            <w:left w:val="none" w:sz="0" w:space="0" w:color="auto"/>
            <w:bottom w:val="none" w:sz="0" w:space="0" w:color="auto"/>
            <w:right w:val="none" w:sz="0" w:space="0" w:color="auto"/>
          </w:divBdr>
          <w:divsChild>
            <w:div w:id="630287425">
              <w:marLeft w:val="0"/>
              <w:marRight w:val="0"/>
              <w:marTop w:val="0"/>
              <w:marBottom w:val="0"/>
              <w:divBdr>
                <w:top w:val="none" w:sz="0" w:space="0" w:color="auto"/>
                <w:left w:val="none" w:sz="0" w:space="0" w:color="auto"/>
                <w:bottom w:val="none" w:sz="0" w:space="0" w:color="auto"/>
                <w:right w:val="none" w:sz="0" w:space="0" w:color="auto"/>
              </w:divBdr>
            </w:div>
            <w:div w:id="153493870">
              <w:marLeft w:val="0"/>
              <w:marRight w:val="0"/>
              <w:marTop w:val="0"/>
              <w:marBottom w:val="0"/>
              <w:divBdr>
                <w:top w:val="none" w:sz="0" w:space="0" w:color="auto"/>
                <w:left w:val="none" w:sz="0" w:space="0" w:color="auto"/>
                <w:bottom w:val="none" w:sz="0" w:space="0" w:color="auto"/>
                <w:right w:val="none" w:sz="0" w:space="0" w:color="auto"/>
              </w:divBdr>
            </w:div>
            <w:div w:id="655106998">
              <w:marLeft w:val="0"/>
              <w:marRight w:val="0"/>
              <w:marTop w:val="0"/>
              <w:marBottom w:val="0"/>
              <w:divBdr>
                <w:top w:val="none" w:sz="0" w:space="0" w:color="auto"/>
                <w:left w:val="none" w:sz="0" w:space="0" w:color="auto"/>
                <w:bottom w:val="none" w:sz="0" w:space="0" w:color="auto"/>
                <w:right w:val="none" w:sz="0" w:space="0" w:color="auto"/>
              </w:divBdr>
            </w:div>
            <w:div w:id="41445837">
              <w:marLeft w:val="0"/>
              <w:marRight w:val="0"/>
              <w:marTop w:val="0"/>
              <w:marBottom w:val="0"/>
              <w:divBdr>
                <w:top w:val="none" w:sz="0" w:space="0" w:color="auto"/>
                <w:left w:val="none" w:sz="0" w:space="0" w:color="auto"/>
                <w:bottom w:val="none" w:sz="0" w:space="0" w:color="auto"/>
                <w:right w:val="none" w:sz="0" w:space="0" w:color="auto"/>
              </w:divBdr>
            </w:div>
            <w:div w:id="155851648">
              <w:marLeft w:val="0"/>
              <w:marRight w:val="0"/>
              <w:marTop w:val="0"/>
              <w:marBottom w:val="0"/>
              <w:divBdr>
                <w:top w:val="none" w:sz="0" w:space="0" w:color="auto"/>
                <w:left w:val="none" w:sz="0" w:space="0" w:color="auto"/>
                <w:bottom w:val="none" w:sz="0" w:space="0" w:color="auto"/>
                <w:right w:val="none" w:sz="0" w:space="0" w:color="auto"/>
              </w:divBdr>
            </w:div>
          </w:divsChild>
        </w:div>
        <w:div w:id="1549761447">
          <w:marLeft w:val="0"/>
          <w:marRight w:val="0"/>
          <w:marTop w:val="0"/>
          <w:marBottom w:val="0"/>
          <w:divBdr>
            <w:top w:val="none" w:sz="0" w:space="0" w:color="auto"/>
            <w:left w:val="none" w:sz="0" w:space="0" w:color="auto"/>
            <w:bottom w:val="none" w:sz="0" w:space="0" w:color="auto"/>
            <w:right w:val="none" w:sz="0" w:space="0" w:color="auto"/>
          </w:divBdr>
          <w:divsChild>
            <w:div w:id="278297057">
              <w:marLeft w:val="0"/>
              <w:marRight w:val="0"/>
              <w:marTop w:val="0"/>
              <w:marBottom w:val="0"/>
              <w:divBdr>
                <w:top w:val="none" w:sz="0" w:space="0" w:color="auto"/>
                <w:left w:val="none" w:sz="0" w:space="0" w:color="auto"/>
                <w:bottom w:val="none" w:sz="0" w:space="0" w:color="auto"/>
                <w:right w:val="none" w:sz="0" w:space="0" w:color="auto"/>
              </w:divBdr>
            </w:div>
            <w:div w:id="1076442237">
              <w:marLeft w:val="0"/>
              <w:marRight w:val="0"/>
              <w:marTop w:val="0"/>
              <w:marBottom w:val="0"/>
              <w:divBdr>
                <w:top w:val="none" w:sz="0" w:space="0" w:color="auto"/>
                <w:left w:val="none" w:sz="0" w:space="0" w:color="auto"/>
                <w:bottom w:val="none" w:sz="0" w:space="0" w:color="auto"/>
                <w:right w:val="none" w:sz="0" w:space="0" w:color="auto"/>
              </w:divBdr>
            </w:div>
            <w:div w:id="698821968">
              <w:marLeft w:val="0"/>
              <w:marRight w:val="0"/>
              <w:marTop w:val="0"/>
              <w:marBottom w:val="0"/>
              <w:divBdr>
                <w:top w:val="none" w:sz="0" w:space="0" w:color="auto"/>
                <w:left w:val="none" w:sz="0" w:space="0" w:color="auto"/>
                <w:bottom w:val="none" w:sz="0" w:space="0" w:color="auto"/>
                <w:right w:val="none" w:sz="0" w:space="0" w:color="auto"/>
              </w:divBdr>
            </w:div>
          </w:divsChild>
        </w:div>
        <w:div w:id="807285812">
          <w:marLeft w:val="0"/>
          <w:marRight w:val="0"/>
          <w:marTop w:val="0"/>
          <w:marBottom w:val="0"/>
          <w:divBdr>
            <w:top w:val="none" w:sz="0" w:space="0" w:color="auto"/>
            <w:left w:val="none" w:sz="0" w:space="0" w:color="auto"/>
            <w:bottom w:val="none" w:sz="0" w:space="0" w:color="auto"/>
            <w:right w:val="none" w:sz="0" w:space="0" w:color="auto"/>
          </w:divBdr>
          <w:divsChild>
            <w:div w:id="729228724">
              <w:marLeft w:val="0"/>
              <w:marRight w:val="0"/>
              <w:marTop w:val="0"/>
              <w:marBottom w:val="0"/>
              <w:divBdr>
                <w:top w:val="none" w:sz="0" w:space="0" w:color="auto"/>
                <w:left w:val="none" w:sz="0" w:space="0" w:color="auto"/>
                <w:bottom w:val="none" w:sz="0" w:space="0" w:color="auto"/>
                <w:right w:val="none" w:sz="0" w:space="0" w:color="auto"/>
              </w:divBdr>
            </w:div>
            <w:div w:id="1797865738">
              <w:marLeft w:val="0"/>
              <w:marRight w:val="0"/>
              <w:marTop w:val="0"/>
              <w:marBottom w:val="0"/>
              <w:divBdr>
                <w:top w:val="none" w:sz="0" w:space="0" w:color="auto"/>
                <w:left w:val="none" w:sz="0" w:space="0" w:color="auto"/>
                <w:bottom w:val="none" w:sz="0" w:space="0" w:color="auto"/>
                <w:right w:val="none" w:sz="0" w:space="0" w:color="auto"/>
              </w:divBdr>
            </w:div>
            <w:div w:id="370543642">
              <w:marLeft w:val="0"/>
              <w:marRight w:val="0"/>
              <w:marTop w:val="0"/>
              <w:marBottom w:val="0"/>
              <w:divBdr>
                <w:top w:val="none" w:sz="0" w:space="0" w:color="auto"/>
                <w:left w:val="none" w:sz="0" w:space="0" w:color="auto"/>
                <w:bottom w:val="none" w:sz="0" w:space="0" w:color="auto"/>
                <w:right w:val="none" w:sz="0" w:space="0" w:color="auto"/>
              </w:divBdr>
            </w:div>
            <w:div w:id="2220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rnotova@zsb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ernotova@zsbr.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notova@zsbr.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A00A9-EF52-43DB-AFCD-617DC78CE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C3ADB-6A37-4907-B816-357687A97BCB}">
  <ds:schemaRefs>
    <ds:schemaRef ds:uri="http://schemas.microsoft.com/sharepoint/v3/contenttype/forms"/>
  </ds:schemaRefs>
</ds:datastoreItem>
</file>

<file path=customXml/itemProps3.xml><?xml version="1.0" encoding="utf-8"?>
<ds:datastoreItem xmlns:ds="http://schemas.openxmlformats.org/officeDocument/2006/customXml" ds:itemID="{7ED81D87-5585-4D0E-AEA6-71687A834CEE}">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E265F1AE-D2EE-45BB-89F5-4AA710693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8973</Words>
  <Characters>52941</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61791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Barbora Kolbasová</cp:lastModifiedBy>
  <cp:revision>3</cp:revision>
  <cp:lastPrinted>2025-02-20T12:35:00Z</cp:lastPrinted>
  <dcterms:created xsi:type="dcterms:W3CDTF">2025-02-20T12:47:00Z</dcterms:created>
  <dcterms:modified xsi:type="dcterms:W3CDTF">2025-02-24T10:23:00Z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2022-01-26T09:19:36Z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0ac849c7-9295-447a-ae16-859c01431431</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